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3FE2" w:rsidRDefault="008A3FE2" w:rsidP="008A3FE2">
      <w:pPr>
        <w:pStyle w:val="Kop1"/>
        <w:numPr>
          <w:ilvl w:val="0"/>
          <w:numId w:val="0"/>
        </w:numPr>
        <w:spacing w:after="120"/>
        <w:ind w:left="425" w:hanging="431"/>
      </w:pPr>
      <w:proofErr w:type="spellStart"/>
      <w:r>
        <w:t>Change</w:t>
      </w:r>
      <w:proofErr w:type="spellEnd"/>
      <w:r>
        <w:t xml:space="preserve"> lijst CORV v.w.b. KING</w:t>
      </w:r>
    </w:p>
    <w:p w:rsidR="008A3FE2" w:rsidRPr="008A3FE2" w:rsidRDefault="008A3FE2" w:rsidP="008A3FE2">
      <w:pPr>
        <w:rPr>
          <w:b/>
          <w:lang w:eastAsia="nl-NL"/>
        </w:rPr>
      </w:pPr>
      <w:r w:rsidRPr="008A3FE2">
        <w:rPr>
          <w:b/>
          <w:lang w:eastAsia="nl-NL"/>
        </w:rPr>
        <w:t xml:space="preserve">Status </w:t>
      </w:r>
      <w:proofErr w:type="spellStart"/>
      <w:r w:rsidRPr="008A3FE2">
        <w:rPr>
          <w:b/>
          <w:lang w:eastAsia="nl-NL"/>
        </w:rPr>
        <w:t>dd</w:t>
      </w:r>
      <w:proofErr w:type="spellEnd"/>
      <w:r w:rsidRPr="008A3FE2">
        <w:rPr>
          <w:b/>
          <w:lang w:eastAsia="nl-NL"/>
        </w:rPr>
        <w:t xml:space="preserve">. </w:t>
      </w:r>
      <w:r w:rsidR="00735CAF">
        <w:rPr>
          <w:b/>
          <w:lang w:eastAsia="nl-NL"/>
        </w:rPr>
        <w:t>14</w:t>
      </w:r>
      <w:r w:rsidR="00183CBE">
        <w:rPr>
          <w:b/>
          <w:lang w:eastAsia="nl-NL"/>
        </w:rPr>
        <w:t>-7-2014</w:t>
      </w:r>
    </w:p>
    <w:tbl>
      <w:tblPr>
        <w:tblStyle w:val="Tabelraster"/>
        <w:tblW w:w="0" w:type="auto"/>
        <w:tblLayout w:type="fixed"/>
        <w:tblLook w:val="04A0"/>
      </w:tblPr>
      <w:tblGrid>
        <w:gridCol w:w="1101"/>
        <w:gridCol w:w="2157"/>
        <w:gridCol w:w="1528"/>
        <w:gridCol w:w="2268"/>
        <w:gridCol w:w="1418"/>
        <w:gridCol w:w="1306"/>
      </w:tblGrid>
      <w:tr w:rsidR="008A3FE2" w:rsidTr="008A3FE2">
        <w:trPr>
          <w:cantSplit/>
          <w:tblHeader/>
        </w:trPr>
        <w:tc>
          <w:tcPr>
            <w:tcW w:w="1101" w:type="dxa"/>
            <w:shd w:val="pct15" w:color="auto" w:fill="auto"/>
          </w:tcPr>
          <w:p w:rsidR="008A3FE2" w:rsidRPr="008A3FE2" w:rsidRDefault="008A3FE2">
            <w:pPr>
              <w:rPr>
                <w:b/>
                <w:sz w:val="20"/>
                <w:szCs w:val="20"/>
              </w:rPr>
            </w:pPr>
            <w:r w:rsidRPr="008A3FE2">
              <w:rPr>
                <w:b/>
                <w:sz w:val="20"/>
                <w:szCs w:val="20"/>
              </w:rPr>
              <w:t>ID</w:t>
            </w:r>
          </w:p>
        </w:tc>
        <w:tc>
          <w:tcPr>
            <w:tcW w:w="2157" w:type="dxa"/>
            <w:shd w:val="pct15" w:color="auto" w:fill="auto"/>
          </w:tcPr>
          <w:p w:rsidR="008A3FE2" w:rsidRPr="008A3FE2" w:rsidRDefault="008A3FE2">
            <w:pPr>
              <w:rPr>
                <w:b/>
                <w:sz w:val="20"/>
                <w:szCs w:val="20"/>
              </w:rPr>
            </w:pPr>
            <w:r w:rsidRPr="008A3FE2">
              <w:rPr>
                <w:b/>
                <w:sz w:val="20"/>
                <w:szCs w:val="20"/>
              </w:rPr>
              <w:t>Korte beschrijving</w:t>
            </w:r>
          </w:p>
        </w:tc>
        <w:tc>
          <w:tcPr>
            <w:tcW w:w="1528" w:type="dxa"/>
            <w:shd w:val="pct15" w:color="auto" w:fill="auto"/>
          </w:tcPr>
          <w:p w:rsidR="008A3FE2" w:rsidRPr="008A3FE2" w:rsidRDefault="008A3FE2">
            <w:pPr>
              <w:rPr>
                <w:b/>
                <w:sz w:val="20"/>
                <w:szCs w:val="20"/>
              </w:rPr>
            </w:pPr>
            <w:r w:rsidRPr="008A3FE2">
              <w:rPr>
                <w:b/>
                <w:sz w:val="20"/>
                <w:szCs w:val="20"/>
              </w:rPr>
              <w:t>Status CCV CORV</w:t>
            </w:r>
          </w:p>
        </w:tc>
        <w:tc>
          <w:tcPr>
            <w:tcW w:w="2268" w:type="dxa"/>
            <w:shd w:val="pct15" w:color="auto" w:fill="auto"/>
          </w:tcPr>
          <w:p w:rsidR="008A3FE2" w:rsidRPr="008A3FE2" w:rsidRDefault="008A3FE2">
            <w:pPr>
              <w:rPr>
                <w:b/>
                <w:sz w:val="20"/>
                <w:szCs w:val="20"/>
              </w:rPr>
            </w:pPr>
            <w:r w:rsidRPr="008A3FE2">
              <w:rPr>
                <w:b/>
                <w:sz w:val="20"/>
                <w:szCs w:val="20"/>
              </w:rPr>
              <w:t>Impact KING</w:t>
            </w:r>
          </w:p>
        </w:tc>
        <w:tc>
          <w:tcPr>
            <w:tcW w:w="1418" w:type="dxa"/>
            <w:shd w:val="pct15" w:color="auto" w:fill="auto"/>
          </w:tcPr>
          <w:p w:rsidR="008A3FE2" w:rsidRPr="008A3FE2" w:rsidRDefault="008A3FE2">
            <w:pPr>
              <w:rPr>
                <w:b/>
                <w:sz w:val="20"/>
                <w:szCs w:val="20"/>
              </w:rPr>
            </w:pPr>
            <w:r w:rsidRPr="008A3FE2">
              <w:rPr>
                <w:b/>
                <w:sz w:val="20"/>
                <w:szCs w:val="20"/>
              </w:rPr>
              <w:t>Status KING</w:t>
            </w:r>
          </w:p>
        </w:tc>
        <w:tc>
          <w:tcPr>
            <w:tcW w:w="1306" w:type="dxa"/>
            <w:shd w:val="pct15" w:color="auto" w:fill="auto"/>
          </w:tcPr>
          <w:p w:rsidR="008A3FE2" w:rsidRPr="008A3FE2" w:rsidRDefault="008A3FE2">
            <w:pPr>
              <w:rPr>
                <w:b/>
                <w:sz w:val="20"/>
                <w:szCs w:val="20"/>
              </w:rPr>
            </w:pPr>
            <w:proofErr w:type="spellStart"/>
            <w:r w:rsidRPr="008A3FE2">
              <w:rPr>
                <w:b/>
                <w:sz w:val="20"/>
                <w:szCs w:val="20"/>
              </w:rPr>
              <w:t>Status-datum</w:t>
            </w:r>
            <w:proofErr w:type="spellEnd"/>
          </w:p>
        </w:tc>
      </w:tr>
      <w:tr w:rsidR="008A3FE2" w:rsidTr="008A3FE2">
        <w:trPr>
          <w:cantSplit/>
        </w:trPr>
        <w:tc>
          <w:tcPr>
            <w:tcW w:w="1101" w:type="dxa"/>
          </w:tcPr>
          <w:p w:rsidR="008A3FE2" w:rsidRPr="00813CCD" w:rsidRDefault="00DE2F73" w:rsidP="00D577FA">
            <w:pPr>
              <w:rPr>
                <w:sz w:val="20"/>
                <w:szCs w:val="20"/>
              </w:rPr>
            </w:pPr>
            <w:hyperlink r:id="rId5" w:history="1">
              <w:r w:rsidR="008A3FE2" w:rsidRPr="00813CCD">
                <w:rPr>
                  <w:rStyle w:val="Hyperlink"/>
                  <w:sz w:val="20"/>
                  <w:szCs w:val="20"/>
                </w:rPr>
                <w:t>CORV-01</w:t>
              </w:r>
            </w:hyperlink>
          </w:p>
        </w:tc>
        <w:tc>
          <w:tcPr>
            <w:tcW w:w="2157" w:type="dxa"/>
          </w:tcPr>
          <w:p w:rsidR="008A3FE2" w:rsidRPr="00813CCD" w:rsidRDefault="008A3FE2" w:rsidP="00D577FA">
            <w:pPr>
              <w:rPr>
                <w:sz w:val="20"/>
                <w:szCs w:val="20"/>
              </w:rPr>
            </w:pPr>
            <w:r w:rsidRPr="00813CCD">
              <w:rPr>
                <w:sz w:val="20"/>
                <w:szCs w:val="20"/>
              </w:rPr>
              <w:t>Verwijderen parketnummer uit JR notificatiebericht</w:t>
            </w:r>
          </w:p>
          <w:p w:rsidR="008A3FE2" w:rsidRPr="00813CCD" w:rsidRDefault="008A3FE2" w:rsidP="00D577FA">
            <w:pPr>
              <w:rPr>
                <w:sz w:val="20"/>
                <w:szCs w:val="20"/>
              </w:rPr>
            </w:pPr>
            <w:r w:rsidRPr="00813CCD">
              <w:rPr>
                <w:sz w:val="20"/>
                <w:szCs w:val="20"/>
              </w:rPr>
              <w:t>(</w:t>
            </w:r>
            <w:proofErr w:type="spellStart"/>
            <w:r w:rsidRPr="00813CCD">
              <w:rPr>
                <w:sz w:val="20"/>
                <w:szCs w:val="20"/>
              </w:rPr>
              <w:t>JR-Notificatiebericht</w:t>
            </w:r>
            <w:proofErr w:type="spellEnd"/>
            <w:r w:rsidRPr="00813CCD">
              <w:rPr>
                <w:sz w:val="20"/>
                <w:szCs w:val="20"/>
              </w:rPr>
              <w:t>: EBV  BD050002_1)</w:t>
            </w:r>
          </w:p>
        </w:tc>
        <w:tc>
          <w:tcPr>
            <w:tcW w:w="1528" w:type="dxa"/>
          </w:tcPr>
          <w:p w:rsidR="008A3FE2" w:rsidRPr="00813CCD" w:rsidRDefault="008A3FE2" w:rsidP="00D577FA">
            <w:pPr>
              <w:rPr>
                <w:i/>
                <w:sz w:val="20"/>
                <w:szCs w:val="20"/>
              </w:rPr>
            </w:pPr>
            <w:r w:rsidRPr="00813CCD">
              <w:rPr>
                <w:i/>
                <w:sz w:val="20"/>
                <w:szCs w:val="20"/>
              </w:rPr>
              <w:t xml:space="preserve">Goedgekeurd </w:t>
            </w:r>
            <w:proofErr w:type="spellStart"/>
            <w:r w:rsidRPr="00813CCD">
              <w:rPr>
                <w:i/>
                <w:sz w:val="20"/>
                <w:szCs w:val="20"/>
              </w:rPr>
              <w:t>dd</w:t>
            </w:r>
            <w:proofErr w:type="spellEnd"/>
            <w:r w:rsidRPr="00813CCD">
              <w:rPr>
                <w:i/>
                <w:sz w:val="20"/>
                <w:szCs w:val="20"/>
              </w:rPr>
              <w:t>. 17-6-2014</w:t>
            </w:r>
          </w:p>
        </w:tc>
        <w:tc>
          <w:tcPr>
            <w:tcW w:w="2268" w:type="dxa"/>
          </w:tcPr>
          <w:p w:rsidR="008A3FE2" w:rsidRPr="00813CCD" w:rsidRDefault="00132843" w:rsidP="00D577FA">
            <w:pPr>
              <w:rPr>
                <w:sz w:val="20"/>
                <w:szCs w:val="20"/>
              </w:rPr>
            </w:pPr>
            <w:r>
              <w:rPr>
                <w:sz w:val="20"/>
                <w:szCs w:val="20"/>
              </w:rPr>
              <w:t xml:space="preserve">Meenemen bij maken </w:t>
            </w:r>
            <w:proofErr w:type="spellStart"/>
            <w:r>
              <w:rPr>
                <w:sz w:val="20"/>
                <w:szCs w:val="20"/>
              </w:rPr>
              <w:t>JR-notificatiebericht</w:t>
            </w:r>
            <w:proofErr w:type="spellEnd"/>
            <w:r>
              <w:rPr>
                <w:sz w:val="20"/>
                <w:szCs w:val="20"/>
              </w:rPr>
              <w:t xml:space="preserve"> (versie 0.8c)</w:t>
            </w:r>
          </w:p>
        </w:tc>
        <w:tc>
          <w:tcPr>
            <w:tcW w:w="1418" w:type="dxa"/>
          </w:tcPr>
          <w:p w:rsidR="008A3FE2" w:rsidRPr="00813CCD" w:rsidRDefault="00132843">
            <w:pPr>
              <w:rPr>
                <w:sz w:val="20"/>
                <w:szCs w:val="20"/>
              </w:rPr>
            </w:pPr>
            <w:r>
              <w:rPr>
                <w:sz w:val="20"/>
                <w:szCs w:val="20"/>
              </w:rPr>
              <w:t>Verwerkt in 0.8c.</w:t>
            </w:r>
            <w:r>
              <w:rPr>
                <w:sz w:val="20"/>
                <w:szCs w:val="20"/>
              </w:rPr>
              <w:br/>
            </w:r>
            <w:r w:rsidRPr="00E77BA4">
              <w:rPr>
                <w:b/>
                <w:sz w:val="20"/>
                <w:szCs w:val="20"/>
              </w:rPr>
              <w:t>Afgehandeld</w:t>
            </w:r>
          </w:p>
        </w:tc>
        <w:tc>
          <w:tcPr>
            <w:tcW w:w="1306" w:type="dxa"/>
          </w:tcPr>
          <w:p w:rsidR="008A3FE2" w:rsidRPr="00813CCD" w:rsidRDefault="00132843">
            <w:pPr>
              <w:rPr>
                <w:sz w:val="20"/>
                <w:szCs w:val="20"/>
              </w:rPr>
            </w:pPr>
            <w:r>
              <w:rPr>
                <w:sz w:val="20"/>
                <w:szCs w:val="20"/>
              </w:rPr>
              <w:t>23-6-2014</w:t>
            </w:r>
          </w:p>
        </w:tc>
      </w:tr>
      <w:tr w:rsidR="008A3FE2" w:rsidTr="008A3FE2">
        <w:trPr>
          <w:cantSplit/>
        </w:trPr>
        <w:tc>
          <w:tcPr>
            <w:tcW w:w="1101" w:type="dxa"/>
          </w:tcPr>
          <w:p w:rsidR="008A3FE2" w:rsidRPr="00813CCD" w:rsidRDefault="00DE2F73" w:rsidP="00D577FA">
            <w:pPr>
              <w:rPr>
                <w:sz w:val="20"/>
                <w:szCs w:val="20"/>
              </w:rPr>
            </w:pPr>
            <w:hyperlink r:id="rId6" w:history="1">
              <w:r w:rsidR="008A3FE2" w:rsidRPr="00813CCD">
                <w:rPr>
                  <w:rStyle w:val="Hyperlink"/>
                  <w:sz w:val="20"/>
                  <w:szCs w:val="20"/>
                </w:rPr>
                <w:t>CORV-02</w:t>
              </w:r>
            </w:hyperlink>
          </w:p>
        </w:tc>
        <w:tc>
          <w:tcPr>
            <w:tcW w:w="2157" w:type="dxa"/>
          </w:tcPr>
          <w:p w:rsidR="008A3FE2" w:rsidRPr="00813CCD" w:rsidRDefault="008A3FE2" w:rsidP="00D577FA">
            <w:pPr>
              <w:rPr>
                <w:sz w:val="20"/>
                <w:szCs w:val="20"/>
              </w:rPr>
            </w:pPr>
            <w:r w:rsidRPr="00813CCD">
              <w:rPr>
                <w:sz w:val="20"/>
                <w:szCs w:val="20"/>
              </w:rPr>
              <w:t>Invulling Zaakstatus en Resultaat in het Notificatiebericht.</w:t>
            </w:r>
          </w:p>
          <w:p w:rsidR="008A3FE2" w:rsidRPr="00813CCD" w:rsidRDefault="008A3FE2" w:rsidP="00D577FA">
            <w:pPr>
              <w:rPr>
                <w:sz w:val="20"/>
                <w:szCs w:val="20"/>
              </w:rPr>
            </w:pPr>
            <w:r w:rsidRPr="00813CCD">
              <w:rPr>
                <w:sz w:val="20"/>
                <w:szCs w:val="20"/>
              </w:rPr>
              <w:t>(Notificatiebericht:  EBV BD050002, StUF notificatieDi01)</w:t>
            </w:r>
          </w:p>
        </w:tc>
        <w:tc>
          <w:tcPr>
            <w:tcW w:w="1528" w:type="dxa"/>
          </w:tcPr>
          <w:p w:rsidR="008A3FE2" w:rsidRPr="00813CCD" w:rsidRDefault="008A3FE2" w:rsidP="00D577FA">
            <w:pPr>
              <w:rPr>
                <w:i/>
                <w:sz w:val="20"/>
                <w:szCs w:val="20"/>
              </w:rPr>
            </w:pPr>
            <w:r w:rsidRPr="00813CCD">
              <w:rPr>
                <w:i/>
                <w:sz w:val="20"/>
                <w:szCs w:val="20"/>
              </w:rPr>
              <w:t xml:space="preserve">Goedgekeurd </w:t>
            </w:r>
            <w:proofErr w:type="spellStart"/>
            <w:r w:rsidRPr="00813CCD">
              <w:rPr>
                <w:i/>
                <w:sz w:val="20"/>
                <w:szCs w:val="20"/>
              </w:rPr>
              <w:t>dd</w:t>
            </w:r>
            <w:proofErr w:type="spellEnd"/>
            <w:r w:rsidRPr="00813CCD">
              <w:rPr>
                <w:i/>
                <w:sz w:val="20"/>
                <w:szCs w:val="20"/>
              </w:rPr>
              <w:t>. 17-6-2014</w:t>
            </w:r>
          </w:p>
        </w:tc>
        <w:tc>
          <w:tcPr>
            <w:tcW w:w="2268" w:type="dxa"/>
          </w:tcPr>
          <w:p w:rsidR="008A3FE2" w:rsidRPr="00813CCD" w:rsidRDefault="00E77BA4" w:rsidP="00E77BA4">
            <w:pPr>
              <w:rPr>
                <w:sz w:val="20"/>
                <w:szCs w:val="20"/>
              </w:rPr>
            </w:pPr>
            <w:r w:rsidRPr="00E77BA4">
              <w:rPr>
                <w:sz w:val="20"/>
                <w:szCs w:val="20"/>
              </w:rPr>
              <w:t xml:space="preserve">Betekent wijziging van </w:t>
            </w:r>
            <w:proofErr w:type="spellStart"/>
            <w:r w:rsidRPr="00E77BA4">
              <w:rPr>
                <w:sz w:val="20"/>
                <w:szCs w:val="20"/>
              </w:rPr>
              <w:t>enumeraties</w:t>
            </w:r>
            <w:proofErr w:type="spellEnd"/>
            <w:r w:rsidRPr="00E77BA4">
              <w:rPr>
                <w:sz w:val="20"/>
                <w:szCs w:val="20"/>
              </w:rPr>
              <w:t xml:space="preserve"> (en/of regels) in het </w:t>
            </w:r>
            <w:proofErr w:type="spellStart"/>
            <w:r w:rsidRPr="00E77BA4">
              <w:rPr>
                <w:sz w:val="20"/>
                <w:szCs w:val="20"/>
              </w:rPr>
              <w:t>StUF-CORV-notificatiebericht</w:t>
            </w:r>
            <w:proofErr w:type="spellEnd"/>
            <w:r>
              <w:rPr>
                <w:sz w:val="20"/>
                <w:szCs w:val="20"/>
              </w:rPr>
              <w:t>.</w:t>
            </w:r>
          </w:p>
        </w:tc>
        <w:tc>
          <w:tcPr>
            <w:tcW w:w="1418" w:type="dxa"/>
          </w:tcPr>
          <w:p w:rsidR="008A3FE2" w:rsidRPr="00813CCD" w:rsidRDefault="00DC310B" w:rsidP="009F79F1">
            <w:pPr>
              <w:rPr>
                <w:sz w:val="20"/>
                <w:szCs w:val="20"/>
              </w:rPr>
            </w:pPr>
            <w:ins w:id="0" w:author="Arjan" w:date="2014-07-15T15:16:00Z">
              <w:r>
                <w:rPr>
                  <w:sz w:val="20"/>
                  <w:szCs w:val="20"/>
                </w:rPr>
                <w:t>Verwerk</w:t>
              </w:r>
            </w:ins>
            <w:ins w:id="1" w:author="Jan Campschroer" w:date="2014-07-16T14:54:00Z">
              <w:r w:rsidR="009F79F1">
                <w:rPr>
                  <w:sz w:val="20"/>
                  <w:szCs w:val="20"/>
                </w:rPr>
                <w:t>t</w:t>
              </w:r>
            </w:ins>
            <w:ins w:id="2" w:author="Arjan" w:date="2014-07-15T15:16:00Z">
              <w:r>
                <w:rPr>
                  <w:sz w:val="20"/>
                  <w:szCs w:val="20"/>
                </w:rPr>
                <w:t xml:space="preserve"> in 0.9</w:t>
              </w:r>
            </w:ins>
            <w:ins w:id="3" w:author="Arjan" w:date="2014-07-16T22:59:00Z">
              <w:r w:rsidR="00BE6616">
                <w:rPr>
                  <w:sz w:val="20"/>
                  <w:szCs w:val="20"/>
                </w:rPr>
                <w:br/>
              </w:r>
              <w:r w:rsidR="00BE6616" w:rsidRPr="00BE6616">
                <w:rPr>
                  <w:b/>
                  <w:sz w:val="20"/>
                  <w:szCs w:val="20"/>
                </w:rPr>
                <w:t>Afgehandeld</w:t>
              </w:r>
            </w:ins>
          </w:p>
        </w:tc>
        <w:tc>
          <w:tcPr>
            <w:tcW w:w="1306" w:type="dxa"/>
          </w:tcPr>
          <w:p w:rsidR="008A3FE2" w:rsidRPr="00813CCD" w:rsidRDefault="00B65E97" w:rsidP="00BE6616">
            <w:pPr>
              <w:rPr>
                <w:sz w:val="20"/>
                <w:szCs w:val="20"/>
              </w:rPr>
            </w:pPr>
            <w:ins w:id="4" w:author="Jan Campschroer" w:date="2014-07-16T14:59:00Z">
              <w:r>
                <w:rPr>
                  <w:sz w:val="20"/>
                  <w:szCs w:val="20"/>
                </w:rPr>
                <w:t>1</w:t>
              </w:r>
            </w:ins>
            <w:ins w:id="5" w:author="Arjan" w:date="2014-07-16T23:07:00Z">
              <w:r w:rsidR="00BE6616">
                <w:rPr>
                  <w:sz w:val="20"/>
                  <w:szCs w:val="20"/>
                </w:rPr>
                <w:t>6</w:t>
              </w:r>
            </w:ins>
            <w:ins w:id="6" w:author="Jan Campschroer" w:date="2014-07-16T14:59:00Z">
              <w:r>
                <w:rPr>
                  <w:sz w:val="20"/>
                  <w:szCs w:val="20"/>
                </w:rPr>
                <w:t>-07-2014</w:t>
              </w:r>
            </w:ins>
          </w:p>
        </w:tc>
      </w:tr>
      <w:tr w:rsidR="00132843" w:rsidTr="008A3FE2">
        <w:trPr>
          <w:cantSplit/>
        </w:trPr>
        <w:tc>
          <w:tcPr>
            <w:tcW w:w="1101" w:type="dxa"/>
          </w:tcPr>
          <w:p w:rsidR="00132843" w:rsidRPr="00813CCD" w:rsidRDefault="00DE2F73" w:rsidP="00D577FA">
            <w:pPr>
              <w:rPr>
                <w:sz w:val="20"/>
                <w:szCs w:val="20"/>
              </w:rPr>
            </w:pPr>
            <w:hyperlink r:id="rId7" w:history="1">
              <w:r w:rsidR="00132843" w:rsidRPr="00813CCD">
                <w:rPr>
                  <w:rStyle w:val="Hyperlink"/>
                  <w:sz w:val="20"/>
                  <w:szCs w:val="20"/>
                </w:rPr>
                <w:t>CORV-03</w:t>
              </w:r>
            </w:hyperlink>
          </w:p>
        </w:tc>
        <w:tc>
          <w:tcPr>
            <w:tcW w:w="2157" w:type="dxa"/>
          </w:tcPr>
          <w:p w:rsidR="00132843" w:rsidRPr="00813CCD" w:rsidRDefault="00132843" w:rsidP="00D577FA">
            <w:pPr>
              <w:rPr>
                <w:sz w:val="20"/>
                <w:szCs w:val="20"/>
              </w:rPr>
            </w:pPr>
            <w:r w:rsidRPr="00813CCD">
              <w:rPr>
                <w:sz w:val="20"/>
                <w:szCs w:val="20"/>
              </w:rPr>
              <w:t xml:space="preserve">Aanpassen JR Prioriteit 1 berichten n.a.v. </w:t>
            </w:r>
            <w:proofErr w:type="spellStart"/>
            <w:r w:rsidRPr="00813CCD">
              <w:rPr>
                <w:sz w:val="20"/>
                <w:szCs w:val="20"/>
              </w:rPr>
              <w:t>review</w:t>
            </w:r>
            <w:proofErr w:type="spellEnd"/>
            <w:r w:rsidRPr="00813CCD">
              <w:rPr>
                <w:sz w:val="20"/>
                <w:szCs w:val="20"/>
              </w:rPr>
              <w:t xml:space="preserve"> CJIB</w:t>
            </w:r>
          </w:p>
          <w:p w:rsidR="00132843" w:rsidRPr="00813CCD" w:rsidRDefault="00132843" w:rsidP="00D577FA">
            <w:pPr>
              <w:rPr>
                <w:sz w:val="20"/>
                <w:szCs w:val="20"/>
              </w:rPr>
            </w:pPr>
            <w:r w:rsidRPr="00813CCD">
              <w:rPr>
                <w:sz w:val="20"/>
                <w:szCs w:val="20"/>
              </w:rPr>
              <w:t>(Notificatiebericht: EBV           BD050002_1</w:t>
            </w:r>
          </w:p>
          <w:p w:rsidR="00132843" w:rsidRPr="00813CCD" w:rsidRDefault="00132843" w:rsidP="00D577FA">
            <w:pPr>
              <w:rPr>
                <w:sz w:val="20"/>
                <w:szCs w:val="20"/>
              </w:rPr>
            </w:pPr>
            <w:r w:rsidRPr="00813CCD">
              <w:rPr>
                <w:sz w:val="20"/>
                <w:szCs w:val="20"/>
              </w:rPr>
              <w:t>Opdrachtverstrekking : EBV  BD050030)</w:t>
            </w:r>
          </w:p>
        </w:tc>
        <w:tc>
          <w:tcPr>
            <w:tcW w:w="1528" w:type="dxa"/>
          </w:tcPr>
          <w:p w:rsidR="00132843" w:rsidRPr="00813CCD" w:rsidRDefault="00132843" w:rsidP="00D577FA">
            <w:pPr>
              <w:rPr>
                <w:i/>
                <w:sz w:val="20"/>
                <w:szCs w:val="20"/>
              </w:rPr>
            </w:pPr>
            <w:r w:rsidRPr="00813CCD">
              <w:rPr>
                <w:i/>
                <w:sz w:val="20"/>
                <w:szCs w:val="20"/>
              </w:rPr>
              <w:t xml:space="preserve">Goedgekeurd </w:t>
            </w:r>
            <w:proofErr w:type="spellStart"/>
            <w:r w:rsidRPr="00813CCD">
              <w:rPr>
                <w:i/>
                <w:sz w:val="20"/>
                <w:szCs w:val="20"/>
              </w:rPr>
              <w:t>dd</w:t>
            </w:r>
            <w:proofErr w:type="spellEnd"/>
            <w:r w:rsidRPr="00813CCD">
              <w:rPr>
                <w:i/>
                <w:sz w:val="20"/>
                <w:szCs w:val="20"/>
              </w:rPr>
              <w:t>. 17-6-2014</w:t>
            </w:r>
          </w:p>
        </w:tc>
        <w:tc>
          <w:tcPr>
            <w:tcW w:w="2268" w:type="dxa"/>
          </w:tcPr>
          <w:p w:rsidR="00132843" w:rsidRPr="00813CCD" w:rsidRDefault="00132843" w:rsidP="00DB3C76">
            <w:pPr>
              <w:rPr>
                <w:sz w:val="20"/>
                <w:szCs w:val="20"/>
              </w:rPr>
            </w:pPr>
            <w:r>
              <w:rPr>
                <w:sz w:val="20"/>
                <w:szCs w:val="20"/>
              </w:rPr>
              <w:t xml:space="preserve">Meenemen bij maken </w:t>
            </w:r>
            <w:proofErr w:type="spellStart"/>
            <w:r>
              <w:rPr>
                <w:sz w:val="20"/>
                <w:szCs w:val="20"/>
              </w:rPr>
              <w:t>JR-notificatiebericht</w:t>
            </w:r>
            <w:proofErr w:type="spellEnd"/>
            <w:r>
              <w:rPr>
                <w:sz w:val="20"/>
                <w:szCs w:val="20"/>
              </w:rPr>
              <w:t xml:space="preserve"> (versie 0.8c)</w:t>
            </w:r>
          </w:p>
        </w:tc>
        <w:tc>
          <w:tcPr>
            <w:tcW w:w="1418" w:type="dxa"/>
          </w:tcPr>
          <w:p w:rsidR="00132843" w:rsidRPr="00813CCD" w:rsidRDefault="00132843" w:rsidP="00DB3C76">
            <w:pPr>
              <w:rPr>
                <w:sz w:val="20"/>
                <w:szCs w:val="20"/>
              </w:rPr>
            </w:pPr>
            <w:r>
              <w:rPr>
                <w:sz w:val="20"/>
                <w:szCs w:val="20"/>
              </w:rPr>
              <w:t>Verwerkt in 0.8c.</w:t>
            </w:r>
            <w:r>
              <w:rPr>
                <w:sz w:val="20"/>
                <w:szCs w:val="20"/>
              </w:rPr>
              <w:br/>
            </w:r>
            <w:r w:rsidRPr="00E77BA4">
              <w:rPr>
                <w:b/>
                <w:sz w:val="20"/>
                <w:szCs w:val="20"/>
              </w:rPr>
              <w:t>Afgehandeld</w:t>
            </w:r>
          </w:p>
        </w:tc>
        <w:tc>
          <w:tcPr>
            <w:tcW w:w="1306" w:type="dxa"/>
          </w:tcPr>
          <w:p w:rsidR="00132843" w:rsidRPr="00813CCD" w:rsidRDefault="00132843" w:rsidP="00DB3C76">
            <w:pPr>
              <w:rPr>
                <w:sz w:val="20"/>
                <w:szCs w:val="20"/>
              </w:rPr>
            </w:pPr>
            <w:r>
              <w:rPr>
                <w:sz w:val="20"/>
                <w:szCs w:val="20"/>
              </w:rPr>
              <w:t>23-6-2014</w:t>
            </w:r>
          </w:p>
        </w:tc>
      </w:tr>
      <w:tr w:rsidR="00132843" w:rsidTr="008A3FE2">
        <w:trPr>
          <w:cantSplit/>
        </w:trPr>
        <w:tc>
          <w:tcPr>
            <w:tcW w:w="1101" w:type="dxa"/>
          </w:tcPr>
          <w:p w:rsidR="00132843" w:rsidRPr="00813CCD" w:rsidRDefault="00DE2F73" w:rsidP="00D577FA">
            <w:pPr>
              <w:rPr>
                <w:sz w:val="20"/>
                <w:szCs w:val="20"/>
              </w:rPr>
            </w:pPr>
            <w:hyperlink r:id="rId8" w:history="1">
              <w:r w:rsidR="00132843" w:rsidRPr="00813CCD">
                <w:rPr>
                  <w:rStyle w:val="Hyperlink"/>
                  <w:sz w:val="20"/>
                  <w:szCs w:val="20"/>
                </w:rPr>
                <w:t>CORV-04</w:t>
              </w:r>
            </w:hyperlink>
          </w:p>
        </w:tc>
        <w:tc>
          <w:tcPr>
            <w:tcW w:w="2157" w:type="dxa"/>
          </w:tcPr>
          <w:p w:rsidR="00132843" w:rsidRPr="00813CCD" w:rsidRDefault="00132843" w:rsidP="00D577FA">
            <w:pPr>
              <w:rPr>
                <w:sz w:val="20"/>
                <w:szCs w:val="20"/>
              </w:rPr>
            </w:pPr>
            <w:r w:rsidRPr="00813CCD">
              <w:rPr>
                <w:sz w:val="20"/>
                <w:szCs w:val="20"/>
              </w:rPr>
              <w:t xml:space="preserve">Toevoegen </w:t>
            </w:r>
            <w:proofErr w:type="spellStart"/>
            <w:r w:rsidRPr="00813CCD">
              <w:rPr>
                <w:sz w:val="20"/>
                <w:szCs w:val="20"/>
              </w:rPr>
              <w:t>einddatum-toezicht</w:t>
            </w:r>
            <w:proofErr w:type="spellEnd"/>
            <w:r w:rsidRPr="00813CCD">
              <w:rPr>
                <w:sz w:val="20"/>
                <w:szCs w:val="20"/>
              </w:rPr>
              <w:t xml:space="preserve"> in opdrachtverstrekking</w:t>
            </w:r>
          </w:p>
          <w:p w:rsidR="00132843" w:rsidRPr="00813CCD" w:rsidRDefault="00132843" w:rsidP="00D577FA">
            <w:pPr>
              <w:rPr>
                <w:sz w:val="20"/>
                <w:szCs w:val="20"/>
              </w:rPr>
            </w:pPr>
            <w:r w:rsidRPr="00813CCD">
              <w:rPr>
                <w:sz w:val="20"/>
                <w:szCs w:val="20"/>
              </w:rPr>
              <w:t>(Opdrachtverstrekking   BD050030)</w:t>
            </w:r>
          </w:p>
        </w:tc>
        <w:tc>
          <w:tcPr>
            <w:tcW w:w="1528" w:type="dxa"/>
          </w:tcPr>
          <w:p w:rsidR="00132843" w:rsidRPr="00813CCD" w:rsidRDefault="00132843" w:rsidP="00D577FA">
            <w:pPr>
              <w:rPr>
                <w:i/>
                <w:sz w:val="20"/>
                <w:szCs w:val="20"/>
              </w:rPr>
            </w:pPr>
            <w:r w:rsidRPr="00813CCD">
              <w:rPr>
                <w:i/>
                <w:sz w:val="20"/>
                <w:szCs w:val="20"/>
              </w:rPr>
              <w:t xml:space="preserve">Goedgekeurd </w:t>
            </w:r>
            <w:proofErr w:type="spellStart"/>
            <w:r w:rsidRPr="00813CCD">
              <w:rPr>
                <w:i/>
                <w:sz w:val="20"/>
                <w:szCs w:val="20"/>
              </w:rPr>
              <w:t>dd</w:t>
            </w:r>
            <w:proofErr w:type="spellEnd"/>
            <w:r w:rsidRPr="00813CCD">
              <w:rPr>
                <w:i/>
                <w:sz w:val="20"/>
                <w:szCs w:val="20"/>
              </w:rPr>
              <w:t>. 17-6-2014</w:t>
            </w:r>
          </w:p>
        </w:tc>
        <w:tc>
          <w:tcPr>
            <w:tcW w:w="2268" w:type="dxa"/>
          </w:tcPr>
          <w:p w:rsidR="00132843" w:rsidRPr="00813CCD" w:rsidRDefault="003842D1" w:rsidP="003842D1">
            <w:pPr>
              <w:rPr>
                <w:sz w:val="20"/>
                <w:szCs w:val="20"/>
              </w:rPr>
            </w:pPr>
            <w:r>
              <w:rPr>
                <w:sz w:val="20"/>
                <w:szCs w:val="20"/>
              </w:rPr>
              <w:t>Betreft bericht waarin de</w:t>
            </w:r>
            <w:r w:rsidRPr="003842D1">
              <w:rPr>
                <w:sz w:val="20"/>
                <w:szCs w:val="20"/>
              </w:rPr>
              <w:t xml:space="preserve"> gemeente geen partij is. Geen impact voor ons dus.</w:t>
            </w:r>
          </w:p>
        </w:tc>
        <w:tc>
          <w:tcPr>
            <w:tcW w:w="1418" w:type="dxa"/>
          </w:tcPr>
          <w:p w:rsidR="00132843" w:rsidRPr="00F1541A" w:rsidRDefault="003842D1">
            <w:pPr>
              <w:rPr>
                <w:b/>
                <w:sz w:val="20"/>
                <w:szCs w:val="20"/>
              </w:rPr>
            </w:pPr>
            <w:r w:rsidRPr="00F1541A">
              <w:rPr>
                <w:b/>
                <w:sz w:val="20"/>
                <w:szCs w:val="20"/>
              </w:rPr>
              <w:t>Afgehandeld</w:t>
            </w:r>
          </w:p>
        </w:tc>
        <w:tc>
          <w:tcPr>
            <w:tcW w:w="1306" w:type="dxa"/>
          </w:tcPr>
          <w:p w:rsidR="00132843" w:rsidRPr="00813CCD" w:rsidRDefault="00F1541A">
            <w:pPr>
              <w:rPr>
                <w:sz w:val="20"/>
                <w:szCs w:val="20"/>
              </w:rPr>
            </w:pPr>
            <w:r>
              <w:rPr>
                <w:sz w:val="20"/>
                <w:szCs w:val="20"/>
              </w:rPr>
              <w:t>23-6-2014</w:t>
            </w:r>
          </w:p>
        </w:tc>
      </w:tr>
      <w:tr w:rsidR="00F1541A" w:rsidTr="008A3FE2">
        <w:trPr>
          <w:cantSplit/>
        </w:trPr>
        <w:tc>
          <w:tcPr>
            <w:tcW w:w="1101" w:type="dxa"/>
          </w:tcPr>
          <w:p w:rsidR="00F1541A" w:rsidRPr="00813CCD" w:rsidRDefault="00DE2F73" w:rsidP="00D577FA">
            <w:pPr>
              <w:rPr>
                <w:sz w:val="20"/>
                <w:szCs w:val="20"/>
              </w:rPr>
            </w:pPr>
            <w:hyperlink r:id="rId9" w:history="1">
              <w:r w:rsidR="00F1541A" w:rsidRPr="00813CCD">
                <w:rPr>
                  <w:rStyle w:val="Hyperlink"/>
                  <w:sz w:val="20"/>
                  <w:szCs w:val="20"/>
                </w:rPr>
                <w:t>CORV-05</w:t>
              </w:r>
            </w:hyperlink>
          </w:p>
        </w:tc>
        <w:tc>
          <w:tcPr>
            <w:tcW w:w="2157" w:type="dxa"/>
          </w:tcPr>
          <w:p w:rsidR="00F1541A" w:rsidRPr="00813CCD" w:rsidRDefault="00F1541A" w:rsidP="00D577FA">
            <w:pPr>
              <w:rPr>
                <w:sz w:val="20"/>
                <w:szCs w:val="20"/>
              </w:rPr>
            </w:pPr>
            <w:r w:rsidRPr="00813CCD">
              <w:rPr>
                <w:sz w:val="20"/>
                <w:szCs w:val="20"/>
              </w:rPr>
              <w:t xml:space="preserve">Toevoegen </w:t>
            </w:r>
            <w:proofErr w:type="spellStart"/>
            <w:r w:rsidRPr="00813CCD">
              <w:rPr>
                <w:sz w:val="20"/>
                <w:szCs w:val="20"/>
              </w:rPr>
              <w:t>gemeentecode-nieuw</w:t>
            </w:r>
            <w:proofErr w:type="spellEnd"/>
            <w:r w:rsidRPr="00813CCD">
              <w:rPr>
                <w:sz w:val="20"/>
                <w:szCs w:val="20"/>
              </w:rPr>
              <w:t xml:space="preserve"> in het Overdrachtsbericht</w:t>
            </w:r>
          </w:p>
          <w:p w:rsidR="00F1541A" w:rsidRPr="00813CCD" w:rsidRDefault="00F1541A" w:rsidP="00D577FA">
            <w:pPr>
              <w:rPr>
                <w:sz w:val="20"/>
                <w:szCs w:val="20"/>
              </w:rPr>
            </w:pPr>
            <w:r w:rsidRPr="00813CCD">
              <w:rPr>
                <w:sz w:val="20"/>
                <w:szCs w:val="20"/>
              </w:rPr>
              <w:t>(</w:t>
            </w:r>
            <w:proofErr w:type="spellStart"/>
            <w:r w:rsidRPr="00813CCD">
              <w:rPr>
                <w:sz w:val="20"/>
                <w:szCs w:val="20"/>
              </w:rPr>
              <w:t>MeldingOverdrachtAndereGI</w:t>
            </w:r>
            <w:proofErr w:type="spellEnd"/>
            <w:r w:rsidRPr="00813CCD">
              <w:rPr>
                <w:sz w:val="20"/>
                <w:szCs w:val="20"/>
              </w:rPr>
              <w:t>: EBV  BD050038)</w:t>
            </w:r>
          </w:p>
        </w:tc>
        <w:tc>
          <w:tcPr>
            <w:tcW w:w="1528" w:type="dxa"/>
          </w:tcPr>
          <w:p w:rsidR="00F1541A" w:rsidRPr="00813CCD" w:rsidRDefault="00F1541A" w:rsidP="00D577FA">
            <w:pPr>
              <w:rPr>
                <w:i/>
                <w:sz w:val="20"/>
                <w:szCs w:val="20"/>
              </w:rPr>
            </w:pPr>
            <w:r w:rsidRPr="00813CCD">
              <w:rPr>
                <w:i/>
                <w:sz w:val="20"/>
                <w:szCs w:val="20"/>
              </w:rPr>
              <w:t>Aanhouden</w:t>
            </w:r>
          </w:p>
          <w:p w:rsidR="00F1541A" w:rsidRPr="00813CCD" w:rsidRDefault="00F1541A" w:rsidP="00D577FA">
            <w:pPr>
              <w:rPr>
                <w:i/>
                <w:sz w:val="20"/>
                <w:szCs w:val="20"/>
              </w:rPr>
            </w:pPr>
            <w:r w:rsidRPr="00813CCD">
              <w:rPr>
                <w:i/>
                <w:sz w:val="20"/>
                <w:szCs w:val="20"/>
              </w:rPr>
              <w:t>24-6-2014</w:t>
            </w:r>
          </w:p>
        </w:tc>
        <w:tc>
          <w:tcPr>
            <w:tcW w:w="2268" w:type="dxa"/>
          </w:tcPr>
          <w:p w:rsidR="00F1541A" w:rsidRPr="00813CCD" w:rsidRDefault="00F1541A" w:rsidP="00DB3C76">
            <w:pPr>
              <w:rPr>
                <w:sz w:val="20"/>
                <w:szCs w:val="20"/>
              </w:rPr>
            </w:pPr>
            <w:r>
              <w:rPr>
                <w:sz w:val="20"/>
                <w:szCs w:val="20"/>
              </w:rPr>
              <w:t>Betreft bericht waarin de</w:t>
            </w:r>
            <w:r w:rsidRPr="003842D1">
              <w:rPr>
                <w:sz w:val="20"/>
                <w:szCs w:val="20"/>
              </w:rPr>
              <w:t xml:space="preserve"> gemeente geen partij is. Geen impact voor ons dus.</w:t>
            </w:r>
          </w:p>
        </w:tc>
        <w:tc>
          <w:tcPr>
            <w:tcW w:w="1418" w:type="dxa"/>
          </w:tcPr>
          <w:p w:rsidR="00F1541A" w:rsidRPr="00F1541A" w:rsidRDefault="00F1541A" w:rsidP="00DB3C76">
            <w:pPr>
              <w:rPr>
                <w:b/>
                <w:sz w:val="20"/>
                <w:szCs w:val="20"/>
              </w:rPr>
            </w:pPr>
            <w:r w:rsidRPr="00F1541A">
              <w:rPr>
                <w:b/>
                <w:sz w:val="20"/>
                <w:szCs w:val="20"/>
              </w:rPr>
              <w:t>Afgehandeld</w:t>
            </w:r>
          </w:p>
        </w:tc>
        <w:tc>
          <w:tcPr>
            <w:tcW w:w="1306" w:type="dxa"/>
          </w:tcPr>
          <w:p w:rsidR="00F1541A" w:rsidRPr="00813CCD" w:rsidRDefault="00F1541A" w:rsidP="00DB3C76">
            <w:pPr>
              <w:rPr>
                <w:sz w:val="20"/>
                <w:szCs w:val="20"/>
              </w:rPr>
            </w:pPr>
            <w:r>
              <w:rPr>
                <w:sz w:val="20"/>
                <w:szCs w:val="20"/>
              </w:rPr>
              <w:t>23-6-2014</w:t>
            </w:r>
          </w:p>
        </w:tc>
      </w:tr>
      <w:tr w:rsidR="00132843" w:rsidTr="008A3FE2">
        <w:trPr>
          <w:cantSplit/>
        </w:trPr>
        <w:tc>
          <w:tcPr>
            <w:tcW w:w="1101" w:type="dxa"/>
          </w:tcPr>
          <w:p w:rsidR="00132843" w:rsidRPr="00813CCD" w:rsidRDefault="00DE2F73" w:rsidP="00D577FA">
            <w:pPr>
              <w:rPr>
                <w:sz w:val="20"/>
                <w:szCs w:val="20"/>
              </w:rPr>
            </w:pPr>
            <w:hyperlink r:id="rId10" w:history="1">
              <w:r w:rsidR="00132843" w:rsidRPr="00813CCD">
                <w:rPr>
                  <w:rStyle w:val="Hyperlink"/>
                  <w:sz w:val="20"/>
                  <w:szCs w:val="20"/>
                </w:rPr>
                <w:t>CORV-06</w:t>
              </w:r>
            </w:hyperlink>
          </w:p>
        </w:tc>
        <w:tc>
          <w:tcPr>
            <w:tcW w:w="2157" w:type="dxa"/>
          </w:tcPr>
          <w:p w:rsidR="00132843" w:rsidRPr="00813CCD" w:rsidRDefault="00132843" w:rsidP="00D577FA">
            <w:pPr>
              <w:rPr>
                <w:sz w:val="20"/>
                <w:szCs w:val="20"/>
              </w:rPr>
            </w:pPr>
            <w:r w:rsidRPr="00813CCD">
              <w:rPr>
                <w:sz w:val="20"/>
                <w:szCs w:val="20"/>
              </w:rPr>
              <w:t xml:space="preserve">GBA- en Verblijfsadressen Jeugdigen  meesturen in VTO, </w:t>
            </w:r>
            <w:r w:rsidRPr="00813CCD">
              <w:rPr>
                <w:b/>
                <w:i/>
                <w:sz w:val="20"/>
                <w:szCs w:val="20"/>
              </w:rPr>
              <w:t>na 1-1-2015</w:t>
            </w:r>
          </w:p>
          <w:p w:rsidR="00132843" w:rsidRPr="00813CCD" w:rsidRDefault="00132843" w:rsidP="00D577FA">
            <w:pPr>
              <w:rPr>
                <w:sz w:val="20"/>
                <w:szCs w:val="20"/>
              </w:rPr>
            </w:pPr>
            <w:r w:rsidRPr="00813CCD">
              <w:rPr>
                <w:sz w:val="20"/>
                <w:szCs w:val="20"/>
              </w:rPr>
              <w:t>(EBV BD-050001, StUF vtoDi01)</w:t>
            </w:r>
          </w:p>
        </w:tc>
        <w:tc>
          <w:tcPr>
            <w:tcW w:w="1528" w:type="dxa"/>
          </w:tcPr>
          <w:p w:rsidR="00132843" w:rsidRPr="00813CCD" w:rsidRDefault="00132843" w:rsidP="00D577FA">
            <w:pPr>
              <w:rPr>
                <w:i/>
                <w:sz w:val="20"/>
                <w:szCs w:val="20"/>
              </w:rPr>
            </w:pPr>
            <w:r w:rsidRPr="00813CCD">
              <w:rPr>
                <w:i/>
                <w:sz w:val="20"/>
                <w:szCs w:val="20"/>
              </w:rPr>
              <w:t xml:space="preserve">Doorschuiven </w:t>
            </w:r>
            <w:proofErr w:type="spellStart"/>
            <w:r w:rsidRPr="00813CCD">
              <w:rPr>
                <w:i/>
                <w:sz w:val="20"/>
                <w:szCs w:val="20"/>
              </w:rPr>
              <w:t>dd</w:t>
            </w:r>
            <w:proofErr w:type="spellEnd"/>
            <w:r w:rsidRPr="00813CCD">
              <w:rPr>
                <w:i/>
                <w:sz w:val="20"/>
                <w:szCs w:val="20"/>
              </w:rPr>
              <w:t>. 8-7-2014</w:t>
            </w:r>
          </w:p>
          <w:p w:rsidR="00132843" w:rsidRPr="00813CCD" w:rsidRDefault="00132843" w:rsidP="00D577FA">
            <w:pPr>
              <w:rPr>
                <w:sz w:val="20"/>
                <w:szCs w:val="20"/>
              </w:rPr>
            </w:pPr>
          </w:p>
        </w:tc>
        <w:tc>
          <w:tcPr>
            <w:tcW w:w="2268" w:type="dxa"/>
          </w:tcPr>
          <w:p w:rsidR="00132843" w:rsidRPr="00813CCD" w:rsidRDefault="007B3EC4" w:rsidP="007B3EC4">
            <w:pPr>
              <w:rPr>
                <w:sz w:val="20"/>
                <w:szCs w:val="20"/>
              </w:rPr>
            </w:pPr>
            <w:r w:rsidRPr="007B3EC4">
              <w:rPr>
                <w:sz w:val="20"/>
                <w:szCs w:val="20"/>
              </w:rPr>
              <w:t xml:space="preserve">Het RSGB kent beide </w:t>
            </w:r>
            <w:r>
              <w:rPr>
                <w:sz w:val="20"/>
                <w:szCs w:val="20"/>
              </w:rPr>
              <w:t xml:space="preserve">adressen </w:t>
            </w:r>
            <w:r w:rsidRPr="007B3EC4">
              <w:rPr>
                <w:sz w:val="20"/>
                <w:szCs w:val="20"/>
              </w:rPr>
              <w:t xml:space="preserve">(het eerste als Inschrijvingsadres). </w:t>
            </w:r>
            <w:r>
              <w:rPr>
                <w:sz w:val="20"/>
                <w:szCs w:val="20"/>
              </w:rPr>
              <w:t>Nog niet onderzocht</w:t>
            </w:r>
            <w:r w:rsidRPr="007B3EC4">
              <w:rPr>
                <w:sz w:val="20"/>
                <w:szCs w:val="20"/>
              </w:rPr>
              <w:t xml:space="preserve"> welke van beide in het RGBZ is overgenomen (of wellicht zelfs allebei). Hoe dan ook, we kennen beide adrestypen al in onze modellen. Moet dus niet al te moeilijk toe te voegen zijn in het CORV-IM- en -bericht.</w:t>
            </w:r>
          </w:p>
        </w:tc>
        <w:tc>
          <w:tcPr>
            <w:tcW w:w="1418" w:type="dxa"/>
          </w:tcPr>
          <w:p w:rsidR="00132843" w:rsidRPr="00813CCD" w:rsidRDefault="00132843">
            <w:pPr>
              <w:rPr>
                <w:sz w:val="20"/>
                <w:szCs w:val="20"/>
              </w:rPr>
            </w:pPr>
            <w:r>
              <w:rPr>
                <w:sz w:val="20"/>
                <w:szCs w:val="20"/>
              </w:rPr>
              <w:t>Na 1-1-2015</w:t>
            </w:r>
          </w:p>
        </w:tc>
        <w:tc>
          <w:tcPr>
            <w:tcW w:w="1306" w:type="dxa"/>
          </w:tcPr>
          <w:p w:rsidR="00132843" w:rsidRPr="00813CCD" w:rsidRDefault="00132843">
            <w:pPr>
              <w:rPr>
                <w:sz w:val="20"/>
                <w:szCs w:val="20"/>
              </w:rPr>
            </w:pPr>
            <w:r>
              <w:rPr>
                <w:sz w:val="20"/>
                <w:szCs w:val="20"/>
              </w:rPr>
              <w:t>8-7-2014</w:t>
            </w:r>
          </w:p>
        </w:tc>
      </w:tr>
      <w:tr w:rsidR="00132843" w:rsidTr="008A3FE2">
        <w:trPr>
          <w:cantSplit/>
        </w:trPr>
        <w:tc>
          <w:tcPr>
            <w:tcW w:w="1101" w:type="dxa"/>
          </w:tcPr>
          <w:p w:rsidR="00132843" w:rsidRPr="00813CCD" w:rsidRDefault="00DE2F73" w:rsidP="00D577FA">
            <w:pPr>
              <w:rPr>
                <w:sz w:val="20"/>
                <w:szCs w:val="20"/>
              </w:rPr>
            </w:pPr>
            <w:hyperlink r:id="rId11" w:history="1">
              <w:r w:rsidR="00132843" w:rsidRPr="00813CCD">
                <w:rPr>
                  <w:rStyle w:val="Hyperlink"/>
                  <w:sz w:val="20"/>
                  <w:szCs w:val="20"/>
                </w:rPr>
                <w:t>CORV-07</w:t>
              </w:r>
            </w:hyperlink>
          </w:p>
        </w:tc>
        <w:tc>
          <w:tcPr>
            <w:tcW w:w="2157" w:type="dxa"/>
          </w:tcPr>
          <w:p w:rsidR="00132843" w:rsidRPr="00813CCD" w:rsidRDefault="00132843" w:rsidP="00D577FA">
            <w:pPr>
              <w:rPr>
                <w:b/>
                <w:i/>
                <w:sz w:val="20"/>
                <w:szCs w:val="20"/>
              </w:rPr>
            </w:pPr>
            <w:r w:rsidRPr="00813CCD">
              <w:rPr>
                <w:sz w:val="20"/>
                <w:szCs w:val="20"/>
              </w:rPr>
              <w:t xml:space="preserve">GBA- en Verblijfadres gezagsdragers meesturen in VTO, </w:t>
            </w:r>
            <w:r w:rsidRPr="00813CCD">
              <w:rPr>
                <w:b/>
                <w:i/>
                <w:sz w:val="20"/>
                <w:szCs w:val="20"/>
              </w:rPr>
              <w:t>na 1-1-2015</w:t>
            </w:r>
          </w:p>
          <w:p w:rsidR="00132843" w:rsidRPr="00813CCD" w:rsidRDefault="00132843" w:rsidP="00D577FA">
            <w:pPr>
              <w:rPr>
                <w:sz w:val="20"/>
                <w:szCs w:val="20"/>
              </w:rPr>
            </w:pPr>
            <w:r w:rsidRPr="00813CCD">
              <w:rPr>
                <w:sz w:val="20"/>
                <w:szCs w:val="20"/>
              </w:rPr>
              <w:t>(EBV BD-050001, StUF vtoDi01)</w:t>
            </w:r>
          </w:p>
        </w:tc>
        <w:tc>
          <w:tcPr>
            <w:tcW w:w="1528" w:type="dxa"/>
          </w:tcPr>
          <w:p w:rsidR="00132843" w:rsidRPr="00813CCD" w:rsidRDefault="00132843" w:rsidP="00D577FA">
            <w:pPr>
              <w:rPr>
                <w:i/>
                <w:sz w:val="20"/>
                <w:szCs w:val="20"/>
              </w:rPr>
            </w:pPr>
            <w:r w:rsidRPr="00813CCD">
              <w:rPr>
                <w:i/>
                <w:sz w:val="20"/>
                <w:szCs w:val="20"/>
              </w:rPr>
              <w:t xml:space="preserve">Doorschuiven </w:t>
            </w:r>
            <w:proofErr w:type="spellStart"/>
            <w:r w:rsidRPr="00813CCD">
              <w:rPr>
                <w:i/>
                <w:sz w:val="20"/>
                <w:szCs w:val="20"/>
              </w:rPr>
              <w:t>dd</w:t>
            </w:r>
            <w:proofErr w:type="spellEnd"/>
            <w:r w:rsidRPr="00813CCD">
              <w:rPr>
                <w:i/>
                <w:sz w:val="20"/>
                <w:szCs w:val="20"/>
              </w:rPr>
              <w:t>. 8-7-2014</w:t>
            </w:r>
          </w:p>
          <w:p w:rsidR="00132843" w:rsidRPr="00813CCD" w:rsidRDefault="00132843" w:rsidP="00D577FA">
            <w:pPr>
              <w:rPr>
                <w:sz w:val="20"/>
                <w:szCs w:val="20"/>
              </w:rPr>
            </w:pPr>
          </w:p>
        </w:tc>
        <w:tc>
          <w:tcPr>
            <w:tcW w:w="2268" w:type="dxa"/>
          </w:tcPr>
          <w:p w:rsidR="00132843" w:rsidRPr="00813CCD" w:rsidRDefault="007B3EC4" w:rsidP="00D577FA">
            <w:pPr>
              <w:rPr>
                <w:sz w:val="20"/>
                <w:szCs w:val="20"/>
              </w:rPr>
            </w:pPr>
            <w:r>
              <w:rPr>
                <w:sz w:val="20"/>
                <w:szCs w:val="20"/>
              </w:rPr>
              <w:t>Zie CORV-06</w:t>
            </w:r>
          </w:p>
        </w:tc>
        <w:tc>
          <w:tcPr>
            <w:tcW w:w="1418" w:type="dxa"/>
          </w:tcPr>
          <w:p w:rsidR="00132843" w:rsidRPr="00813CCD" w:rsidRDefault="00132843">
            <w:pPr>
              <w:rPr>
                <w:sz w:val="20"/>
                <w:szCs w:val="20"/>
              </w:rPr>
            </w:pPr>
            <w:r>
              <w:rPr>
                <w:sz w:val="20"/>
                <w:szCs w:val="20"/>
              </w:rPr>
              <w:t>Na 1-1-2015</w:t>
            </w:r>
          </w:p>
        </w:tc>
        <w:tc>
          <w:tcPr>
            <w:tcW w:w="1306" w:type="dxa"/>
          </w:tcPr>
          <w:p w:rsidR="00132843" w:rsidRPr="00813CCD" w:rsidRDefault="00132843">
            <w:pPr>
              <w:rPr>
                <w:sz w:val="20"/>
                <w:szCs w:val="20"/>
              </w:rPr>
            </w:pPr>
            <w:r>
              <w:rPr>
                <w:sz w:val="20"/>
                <w:szCs w:val="20"/>
              </w:rPr>
              <w:t>8-7-2014</w:t>
            </w:r>
          </w:p>
        </w:tc>
      </w:tr>
      <w:tr w:rsidR="00132843" w:rsidTr="008A3FE2">
        <w:trPr>
          <w:cantSplit/>
        </w:trPr>
        <w:tc>
          <w:tcPr>
            <w:tcW w:w="1101" w:type="dxa"/>
          </w:tcPr>
          <w:p w:rsidR="00132843" w:rsidRPr="00813CCD" w:rsidRDefault="00DE2F73" w:rsidP="00D577FA">
            <w:pPr>
              <w:rPr>
                <w:sz w:val="20"/>
                <w:szCs w:val="20"/>
              </w:rPr>
            </w:pPr>
            <w:hyperlink r:id="rId12" w:history="1">
              <w:r w:rsidR="00132843" w:rsidRPr="00813CCD">
                <w:rPr>
                  <w:rStyle w:val="Hyperlink"/>
                  <w:sz w:val="20"/>
                  <w:szCs w:val="20"/>
                </w:rPr>
                <w:t>CORV-08</w:t>
              </w:r>
            </w:hyperlink>
          </w:p>
        </w:tc>
        <w:tc>
          <w:tcPr>
            <w:tcW w:w="2157" w:type="dxa"/>
          </w:tcPr>
          <w:p w:rsidR="00132843" w:rsidRPr="00813CCD" w:rsidRDefault="00132843" w:rsidP="00D577FA">
            <w:pPr>
              <w:rPr>
                <w:sz w:val="20"/>
                <w:szCs w:val="20"/>
              </w:rPr>
            </w:pPr>
            <w:r w:rsidRPr="00813CCD">
              <w:rPr>
                <w:sz w:val="20"/>
                <w:szCs w:val="20"/>
              </w:rPr>
              <w:t>Wijze van uitwisselen van gegevens van ongeboren kinderen optimaliseren</w:t>
            </w:r>
          </w:p>
          <w:p w:rsidR="00132843" w:rsidRPr="00813CCD" w:rsidRDefault="00132843" w:rsidP="00D577FA">
            <w:pPr>
              <w:rPr>
                <w:sz w:val="20"/>
                <w:szCs w:val="20"/>
                <w:lang w:val="en-US"/>
              </w:rPr>
            </w:pPr>
            <w:r w:rsidRPr="00813CCD">
              <w:rPr>
                <w:sz w:val="20"/>
                <w:szCs w:val="20"/>
                <w:lang w:val="en-US"/>
              </w:rPr>
              <w:t xml:space="preserve">(VTO: EBV BD050001, </w:t>
            </w:r>
            <w:proofErr w:type="spellStart"/>
            <w:r w:rsidRPr="00813CCD">
              <w:rPr>
                <w:sz w:val="20"/>
                <w:szCs w:val="20"/>
                <w:lang w:val="en-US"/>
              </w:rPr>
              <w:t>StUF</w:t>
            </w:r>
            <w:proofErr w:type="spellEnd"/>
            <w:r w:rsidRPr="00813CCD">
              <w:rPr>
                <w:sz w:val="20"/>
                <w:szCs w:val="20"/>
                <w:lang w:val="en-US"/>
              </w:rPr>
              <w:t xml:space="preserve"> vtoDi01, </w:t>
            </w:r>
            <w:proofErr w:type="spellStart"/>
            <w:r w:rsidRPr="00813CCD">
              <w:rPr>
                <w:sz w:val="20"/>
                <w:szCs w:val="20"/>
                <w:lang w:val="en-US"/>
              </w:rPr>
              <w:t>Notificatie</w:t>
            </w:r>
            <w:proofErr w:type="spellEnd"/>
            <w:r w:rsidRPr="00813CCD">
              <w:rPr>
                <w:sz w:val="20"/>
                <w:szCs w:val="20"/>
                <w:lang w:val="en-US"/>
              </w:rPr>
              <w:t xml:space="preserve">: EBV BD050002, </w:t>
            </w:r>
            <w:proofErr w:type="spellStart"/>
            <w:r w:rsidRPr="00813CCD">
              <w:rPr>
                <w:sz w:val="20"/>
                <w:szCs w:val="20"/>
                <w:lang w:val="en-US"/>
              </w:rPr>
              <w:t>StUF</w:t>
            </w:r>
            <w:proofErr w:type="spellEnd"/>
            <w:r w:rsidRPr="00813CCD">
              <w:rPr>
                <w:sz w:val="20"/>
                <w:szCs w:val="20"/>
                <w:lang w:val="en-US"/>
              </w:rPr>
              <w:t xml:space="preserve"> </w:t>
            </w:r>
          </w:p>
          <w:p w:rsidR="00132843" w:rsidRPr="00813CCD" w:rsidRDefault="00132843" w:rsidP="00D577FA">
            <w:pPr>
              <w:rPr>
                <w:sz w:val="20"/>
                <w:szCs w:val="20"/>
              </w:rPr>
            </w:pPr>
            <w:r w:rsidRPr="00813CCD">
              <w:rPr>
                <w:sz w:val="20"/>
                <w:szCs w:val="20"/>
              </w:rPr>
              <w:t>notificatieDi01)</w:t>
            </w:r>
          </w:p>
        </w:tc>
        <w:tc>
          <w:tcPr>
            <w:tcW w:w="1528" w:type="dxa"/>
          </w:tcPr>
          <w:p w:rsidR="00132843" w:rsidRPr="00813CCD" w:rsidRDefault="00132843" w:rsidP="00D577FA">
            <w:pPr>
              <w:rPr>
                <w:i/>
                <w:sz w:val="20"/>
                <w:szCs w:val="20"/>
              </w:rPr>
            </w:pPr>
            <w:r w:rsidRPr="00813CCD">
              <w:rPr>
                <w:i/>
                <w:sz w:val="20"/>
                <w:szCs w:val="20"/>
              </w:rPr>
              <w:t xml:space="preserve">Goedgekeurd </w:t>
            </w:r>
            <w:proofErr w:type="spellStart"/>
            <w:r w:rsidRPr="00813CCD">
              <w:rPr>
                <w:i/>
                <w:sz w:val="20"/>
                <w:szCs w:val="20"/>
              </w:rPr>
              <w:t>dd</w:t>
            </w:r>
            <w:proofErr w:type="spellEnd"/>
            <w:r w:rsidRPr="00813CCD">
              <w:rPr>
                <w:i/>
                <w:sz w:val="20"/>
                <w:szCs w:val="20"/>
              </w:rPr>
              <w:t>. 8-7-2014</w:t>
            </w:r>
          </w:p>
        </w:tc>
        <w:tc>
          <w:tcPr>
            <w:tcW w:w="2268" w:type="dxa"/>
          </w:tcPr>
          <w:p w:rsidR="00132843" w:rsidRPr="00813CCD" w:rsidRDefault="007B3EC4" w:rsidP="00D577FA">
            <w:pPr>
              <w:rPr>
                <w:sz w:val="20"/>
                <w:szCs w:val="20"/>
              </w:rPr>
            </w:pPr>
            <w:r w:rsidRPr="007B3EC4">
              <w:rPr>
                <w:sz w:val="20"/>
                <w:szCs w:val="20"/>
              </w:rPr>
              <w:t>Analyse is onjuist: er</w:t>
            </w:r>
            <w:r w:rsidR="00B907EB">
              <w:rPr>
                <w:sz w:val="20"/>
                <w:szCs w:val="20"/>
              </w:rPr>
              <w:t xml:space="preserve"> is nu al een gegeven waarin ex</w:t>
            </w:r>
            <w:r w:rsidRPr="007B3EC4">
              <w:rPr>
                <w:sz w:val="20"/>
                <w:szCs w:val="20"/>
              </w:rPr>
              <w:t>pliciet staat (in tekst) of het een geboren of ongeboren kind betreft. Een indicatie is beter, eens. Akkoord om dit door te voeren maar dan in één keer andere verbeterin</w:t>
            </w:r>
            <w:r>
              <w:rPr>
                <w:sz w:val="20"/>
                <w:szCs w:val="20"/>
              </w:rPr>
              <w:softHyphen/>
            </w:r>
            <w:r w:rsidRPr="007B3EC4">
              <w:rPr>
                <w:sz w:val="20"/>
                <w:szCs w:val="20"/>
              </w:rPr>
              <w:t>gen meenemen (onge</w:t>
            </w:r>
            <w:r>
              <w:rPr>
                <w:sz w:val="20"/>
                <w:szCs w:val="20"/>
              </w:rPr>
              <w:softHyphen/>
            </w:r>
            <w:r w:rsidRPr="007B3EC4">
              <w:rPr>
                <w:sz w:val="20"/>
                <w:szCs w:val="20"/>
              </w:rPr>
              <w:t>bo</w:t>
            </w:r>
            <w:r>
              <w:rPr>
                <w:sz w:val="20"/>
                <w:szCs w:val="20"/>
              </w:rPr>
              <w:softHyphen/>
            </w:r>
            <w:r w:rsidRPr="007B3EC4">
              <w:rPr>
                <w:sz w:val="20"/>
                <w:szCs w:val="20"/>
              </w:rPr>
              <w:t xml:space="preserve">ren kind is geen natuurlijk persoon; </w:t>
            </w:r>
            <w:proofErr w:type="spellStart"/>
            <w:r w:rsidRPr="007B3EC4">
              <w:rPr>
                <w:sz w:val="20"/>
                <w:szCs w:val="20"/>
              </w:rPr>
              <w:t>vermoedellijke</w:t>
            </w:r>
            <w:proofErr w:type="spellEnd"/>
            <w:r w:rsidRPr="007B3EC4">
              <w:rPr>
                <w:sz w:val="20"/>
                <w:szCs w:val="20"/>
              </w:rPr>
              <w:t xml:space="preserve"> geboortedatum als extra element).</w:t>
            </w:r>
          </w:p>
        </w:tc>
        <w:tc>
          <w:tcPr>
            <w:tcW w:w="1418" w:type="dxa"/>
          </w:tcPr>
          <w:p w:rsidR="00132843" w:rsidRDefault="00DC310B">
            <w:pPr>
              <w:rPr>
                <w:ins w:id="7" w:author="Arjan" w:date="2014-07-15T15:18:00Z"/>
                <w:sz w:val="20"/>
                <w:szCs w:val="20"/>
              </w:rPr>
            </w:pPr>
            <w:ins w:id="8" w:author="Arjan" w:date="2014-07-15T15:18:00Z">
              <w:r>
                <w:rPr>
                  <w:sz w:val="20"/>
                  <w:szCs w:val="20"/>
                </w:rPr>
                <w:t xml:space="preserve">Huidige modellering </w:t>
              </w:r>
            </w:ins>
            <w:ins w:id="9" w:author="Jan Campschroer" w:date="2014-07-16T14:55:00Z">
              <w:r w:rsidR="00897046">
                <w:rPr>
                  <w:sz w:val="20"/>
                  <w:szCs w:val="20"/>
                </w:rPr>
                <w:t>(</w:t>
              </w:r>
            </w:ins>
            <w:ins w:id="10" w:author="Arjan" w:date="2014-07-16T23:01:00Z">
              <w:r w:rsidR="00BE6616">
                <w:rPr>
                  <w:sz w:val="20"/>
                  <w:szCs w:val="20"/>
                </w:rPr>
                <w:t>0.</w:t>
              </w:r>
            </w:ins>
            <w:ins w:id="11" w:author="Jan Campschroer" w:date="2014-07-16T14:55:00Z">
              <w:r w:rsidR="00897046">
                <w:rPr>
                  <w:sz w:val="20"/>
                  <w:szCs w:val="20"/>
                </w:rPr>
                <w:t>8</w:t>
              </w:r>
            </w:ins>
            <w:ins w:id="12" w:author="Arjan" w:date="2014-07-16T23:01:00Z">
              <w:r w:rsidR="00BE6616">
                <w:rPr>
                  <w:sz w:val="20"/>
                  <w:szCs w:val="20"/>
                </w:rPr>
                <w:t>a</w:t>
              </w:r>
            </w:ins>
            <w:ins w:id="13" w:author="Jan Campschroer" w:date="2014-07-16T14:55:00Z">
              <w:r w:rsidR="009F79F1">
                <w:rPr>
                  <w:sz w:val="20"/>
                  <w:szCs w:val="20"/>
                </w:rPr>
                <w:t xml:space="preserve">) </w:t>
              </w:r>
            </w:ins>
            <w:ins w:id="14" w:author="Arjan" w:date="2014-07-15T15:18:00Z">
              <w:r>
                <w:rPr>
                  <w:sz w:val="20"/>
                  <w:szCs w:val="20"/>
                </w:rPr>
                <w:t>behouden.</w:t>
              </w:r>
            </w:ins>
          </w:p>
          <w:p w:rsidR="00DC310B" w:rsidRPr="00DC310B" w:rsidRDefault="00DC310B">
            <w:pPr>
              <w:rPr>
                <w:b/>
                <w:sz w:val="20"/>
                <w:szCs w:val="20"/>
              </w:rPr>
            </w:pPr>
            <w:ins w:id="15" w:author="Arjan" w:date="2014-07-15T15:18:00Z">
              <w:r w:rsidRPr="00DC310B">
                <w:rPr>
                  <w:b/>
                  <w:sz w:val="20"/>
                  <w:szCs w:val="20"/>
                </w:rPr>
                <w:t>Afgehandeld</w:t>
              </w:r>
            </w:ins>
          </w:p>
        </w:tc>
        <w:tc>
          <w:tcPr>
            <w:tcW w:w="1306" w:type="dxa"/>
          </w:tcPr>
          <w:p w:rsidR="00132843" w:rsidRPr="00813CCD" w:rsidRDefault="00DC310B">
            <w:pPr>
              <w:rPr>
                <w:sz w:val="20"/>
                <w:szCs w:val="20"/>
              </w:rPr>
            </w:pPr>
            <w:ins w:id="16" w:author="Arjan" w:date="2014-07-15T15:18:00Z">
              <w:r>
                <w:rPr>
                  <w:sz w:val="20"/>
                  <w:szCs w:val="20"/>
                </w:rPr>
                <w:t>15-7-2014</w:t>
              </w:r>
            </w:ins>
          </w:p>
        </w:tc>
      </w:tr>
      <w:tr w:rsidR="00132843" w:rsidTr="008A3FE2">
        <w:trPr>
          <w:cantSplit/>
        </w:trPr>
        <w:tc>
          <w:tcPr>
            <w:tcW w:w="1101" w:type="dxa"/>
          </w:tcPr>
          <w:p w:rsidR="00132843" w:rsidRPr="00813CCD" w:rsidRDefault="00DE2F73" w:rsidP="00D577FA">
            <w:pPr>
              <w:rPr>
                <w:sz w:val="20"/>
                <w:szCs w:val="20"/>
              </w:rPr>
            </w:pPr>
            <w:hyperlink r:id="rId13" w:history="1">
              <w:r w:rsidR="00132843" w:rsidRPr="00813CCD">
                <w:rPr>
                  <w:rStyle w:val="Hyperlink"/>
                  <w:sz w:val="20"/>
                  <w:szCs w:val="20"/>
                </w:rPr>
                <w:t>CORV-09</w:t>
              </w:r>
            </w:hyperlink>
          </w:p>
        </w:tc>
        <w:tc>
          <w:tcPr>
            <w:tcW w:w="2157" w:type="dxa"/>
          </w:tcPr>
          <w:p w:rsidR="00132843" w:rsidRPr="00813CCD" w:rsidRDefault="00132843" w:rsidP="00D577FA">
            <w:pPr>
              <w:rPr>
                <w:sz w:val="20"/>
                <w:szCs w:val="20"/>
              </w:rPr>
            </w:pPr>
            <w:r w:rsidRPr="00813CCD">
              <w:rPr>
                <w:sz w:val="20"/>
                <w:szCs w:val="20"/>
              </w:rPr>
              <w:t xml:space="preserve">Toevoegen communicatiemiddel bij </w:t>
            </w:r>
            <w:proofErr w:type="spellStart"/>
            <w:r w:rsidRPr="00813CCD">
              <w:rPr>
                <w:sz w:val="20"/>
                <w:szCs w:val="20"/>
              </w:rPr>
              <w:t>Voogdij-instelling</w:t>
            </w:r>
            <w:proofErr w:type="spellEnd"/>
            <w:r w:rsidRPr="00813CCD">
              <w:rPr>
                <w:sz w:val="20"/>
                <w:szCs w:val="20"/>
              </w:rPr>
              <w:t>.</w:t>
            </w:r>
          </w:p>
          <w:p w:rsidR="00132843" w:rsidRPr="00813CCD" w:rsidRDefault="00132843" w:rsidP="00D577FA">
            <w:pPr>
              <w:rPr>
                <w:sz w:val="20"/>
                <w:szCs w:val="20"/>
              </w:rPr>
            </w:pPr>
            <w:r w:rsidRPr="00813CCD">
              <w:rPr>
                <w:sz w:val="20"/>
                <w:szCs w:val="20"/>
              </w:rPr>
              <w:t>(VTO: StUF vtoDi01</w:t>
            </w:r>
          </w:p>
        </w:tc>
        <w:tc>
          <w:tcPr>
            <w:tcW w:w="1528" w:type="dxa"/>
          </w:tcPr>
          <w:p w:rsidR="00132843" w:rsidRPr="00813CCD" w:rsidRDefault="00132843" w:rsidP="00D577FA">
            <w:pPr>
              <w:rPr>
                <w:i/>
                <w:sz w:val="20"/>
                <w:szCs w:val="20"/>
              </w:rPr>
            </w:pPr>
            <w:r w:rsidRPr="00813CCD">
              <w:rPr>
                <w:i/>
                <w:sz w:val="20"/>
                <w:szCs w:val="20"/>
              </w:rPr>
              <w:t xml:space="preserve">Goedgekeurd </w:t>
            </w:r>
            <w:proofErr w:type="spellStart"/>
            <w:r w:rsidRPr="00813CCD">
              <w:rPr>
                <w:i/>
                <w:sz w:val="20"/>
                <w:szCs w:val="20"/>
              </w:rPr>
              <w:t>dd</w:t>
            </w:r>
            <w:proofErr w:type="spellEnd"/>
            <w:r w:rsidRPr="00813CCD">
              <w:rPr>
                <w:i/>
                <w:sz w:val="20"/>
                <w:szCs w:val="20"/>
              </w:rPr>
              <w:t>. 8-7-2014</w:t>
            </w:r>
          </w:p>
        </w:tc>
        <w:tc>
          <w:tcPr>
            <w:tcW w:w="2268" w:type="dxa"/>
          </w:tcPr>
          <w:p w:rsidR="00132843" w:rsidRPr="00813CCD" w:rsidRDefault="007B3EC4" w:rsidP="00BE6616">
            <w:pPr>
              <w:rPr>
                <w:sz w:val="20"/>
                <w:szCs w:val="20"/>
              </w:rPr>
            </w:pPr>
            <w:proofErr w:type="spellStart"/>
            <w:r w:rsidRPr="007B3EC4">
              <w:rPr>
                <w:sz w:val="20"/>
                <w:szCs w:val="20"/>
              </w:rPr>
              <w:t>Emailadres</w:t>
            </w:r>
            <w:proofErr w:type="spellEnd"/>
            <w:r w:rsidRPr="007B3EC4">
              <w:rPr>
                <w:sz w:val="20"/>
                <w:szCs w:val="20"/>
              </w:rPr>
              <w:t xml:space="preserve"> en telefoonnummer kunnen toegevoegd worden. </w:t>
            </w:r>
            <w:r>
              <w:rPr>
                <w:sz w:val="20"/>
                <w:szCs w:val="20"/>
              </w:rPr>
              <w:t>Voorkeur voor</w:t>
            </w:r>
            <w:r w:rsidRPr="007B3EC4">
              <w:rPr>
                <w:sz w:val="20"/>
                <w:szCs w:val="20"/>
              </w:rPr>
              <w:t xml:space="preserve"> ingrijpender wijziging. Het wijzigingsvoorstel spreekt over een NNP als </w:t>
            </w:r>
            <w:proofErr w:type="spellStart"/>
            <w:r w:rsidRPr="007B3EC4">
              <w:rPr>
                <w:sz w:val="20"/>
                <w:szCs w:val="20"/>
              </w:rPr>
              <w:t>voogdij-instelling</w:t>
            </w:r>
            <w:proofErr w:type="spellEnd"/>
            <w:r w:rsidRPr="007B3EC4">
              <w:rPr>
                <w:sz w:val="20"/>
                <w:szCs w:val="20"/>
              </w:rPr>
              <w:t xml:space="preserve">, </w:t>
            </w:r>
            <w:r w:rsidR="00BE6616">
              <w:rPr>
                <w:sz w:val="20"/>
                <w:szCs w:val="20"/>
              </w:rPr>
              <w:t>maar dit</w:t>
            </w:r>
            <w:r w:rsidRPr="007B3EC4">
              <w:rPr>
                <w:sz w:val="20"/>
                <w:szCs w:val="20"/>
              </w:rPr>
              <w:t xml:space="preserve"> is dit nu een Maatschappe</w:t>
            </w:r>
            <w:r>
              <w:rPr>
                <w:sz w:val="20"/>
                <w:szCs w:val="20"/>
              </w:rPr>
              <w:softHyphen/>
            </w:r>
            <w:r w:rsidRPr="007B3EC4">
              <w:rPr>
                <w:sz w:val="20"/>
                <w:szCs w:val="20"/>
              </w:rPr>
              <w:t xml:space="preserve">lijke activiteit. Deze bestaat geheel uit </w:t>
            </w:r>
            <w:proofErr w:type="spellStart"/>
            <w:r w:rsidRPr="007B3EC4">
              <w:rPr>
                <w:sz w:val="20"/>
                <w:szCs w:val="20"/>
              </w:rPr>
              <w:t>extra-elements</w:t>
            </w:r>
            <w:proofErr w:type="spellEnd"/>
            <w:r w:rsidRPr="007B3EC4">
              <w:rPr>
                <w:sz w:val="20"/>
                <w:szCs w:val="20"/>
              </w:rPr>
              <w:t xml:space="preserve"> want komt niet voor in het RGBZ. Voortschrijdend inzicht leert dat dit een Vestiging had moeten zijn</w:t>
            </w:r>
            <w:r w:rsidR="00BE6616">
              <w:rPr>
                <w:sz w:val="20"/>
                <w:szCs w:val="20"/>
              </w:rPr>
              <w:t xml:space="preserve"> die al email en </w:t>
            </w:r>
            <w:proofErr w:type="spellStart"/>
            <w:r w:rsidR="00BE6616">
              <w:rPr>
                <w:sz w:val="20"/>
                <w:szCs w:val="20"/>
              </w:rPr>
              <w:t>telnr</w:t>
            </w:r>
            <w:proofErr w:type="spellEnd"/>
            <w:r w:rsidR="00BE6616">
              <w:rPr>
                <w:sz w:val="20"/>
                <w:szCs w:val="20"/>
              </w:rPr>
              <w:t xml:space="preserve"> bevat</w:t>
            </w:r>
            <w:r w:rsidRPr="007B3EC4">
              <w:rPr>
                <w:sz w:val="20"/>
                <w:szCs w:val="20"/>
              </w:rPr>
              <w:t xml:space="preserve">. </w:t>
            </w:r>
            <w:r w:rsidR="00BE6616">
              <w:rPr>
                <w:sz w:val="20"/>
                <w:szCs w:val="20"/>
              </w:rPr>
              <w:t>Voorkeur om MA te vervangen door VES</w:t>
            </w:r>
            <w:r w:rsidRPr="007B3EC4">
              <w:rPr>
                <w:sz w:val="20"/>
                <w:szCs w:val="20"/>
              </w:rPr>
              <w:t xml:space="preserve"> waarmee het </w:t>
            </w:r>
            <w:proofErr w:type="spellStart"/>
            <w:r w:rsidRPr="007B3EC4">
              <w:rPr>
                <w:sz w:val="20"/>
                <w:szCs w:val="20"/>
              </w:rPr>
              <w:t>VTO-bericht</w:t>
            </w:r>
            <w:proofErr w:type="spellEnd"/>
            <w:r w:rsidRPr="007B3EC4">
              <w:rPr>
                <w:sz w:val="20"/>
                <w:szCs w:val="20"/>
              </w:rPr>
              <w:t xml:space="preserve"> meer in overeenstemming is met het RGBZ </w:t>
            </w:r>
            <w:proofErr w:type="spellStart"/>
            <w:r w:rsidRPr="007B3EC4">
              <w:rPr>
                <w:sz w:val="20"/>
                <w:szCs w:val="20"/>
              </w:rPr>
              <w:t>cq</w:t>
            </w:r>
            <w:proofErr w:type="spellEnd"/>
            <w:r w:rsidRPr="007B3EC4">
              <w:rPr>
                <w:sz w:val="20"/>
                <w:szCs w:val="20"/>
              </w:rPr>
              <w:t xml:space="preserve">. </w:t>
            </w:r>
            <w:proofErr w:type="spellStart"/>
            <w:r w:rsidRPr="007B3EC4">
              <w:rPr>
                <w:sz w:val="20"/>
                <w:szCs w:val="20"/>
              </w:rPr>
              <w:t>StUF-ZKN</w:t>
            </w:r>
            <w:proofErr w:type="spellEnd"/>
            <w:r w:rsidRPr="007B3EC4">
              <w:rPr>
                <w:sz w:val="20"/>
                <w:szCs w:val="20"/>
              </w:rPr>
              <w:t>.</w:t>
            </w:r>
          </w:p>
        </w:tc>
        <w:tc>
          <w:tcPr>
            <w:tcW w:w="1418" w:type="dxa"/>
          </w:tcPr>
          <w:p w:rsidR="00BE6616" w:rsidRDefault="009F79F1">
            <w:pPr>
              <w:rPr>
                <w:ins w:id="17" w:author="Arjan" w:date="2014-07-16T23:04:00Z"/>
                <w:sz w:val="20"/>
                <w:szCs w:val="20"/>
              </w:rPr>
            </w:pPr>
            <w:ins w:id="18" w:author="Jan Campschroer" w:date="2014-07-16T14:56:00Z">
              <w:r>
                <w:rPr>
                  <w:sz w:val="20"/>
                  <w:szCs w:val="20"/>
                </w:rPr>
                <w:t>CORV overleg is akkoord met structurele wijzigin</w:t>
              </w:r>
            </w:ins>
            <w:ins w:id="19" w:author="Arjan" w:date="2014-07-16T23:04:00Z">
              <w:r w:rsidR="00BE6616">
                <w:rPr>
                  <w:sz w:val="20"/>
                  <w:szCs w:val="20"/>
                </w:rPr>
                <w:t>g.</w:t>
              </w:r>
            </w:ins>
          </w:p>
          <w:p w:rsidR="00BE6616" w:rsidRDefault="00BE6616">
            <w:pPr>
              <w:rPr>
                <w:ins w:id="20" w:author="Arjan" w:date="2014-07-16T23:04:00Z"/>
                <w:sz w:val="20"/>
                <w:szCs w:val="20"/>
              </w:rPr>
            </w:pPr>
            <w:ins w:id="21" w:author="Arjan" w:date="2014-07-16T23:04:00Z">
              <w:r>
                <w:rPr>
                  <w:sz w:val="20"/>
                  <w:szCs w:val="20"/>
                </w:rPr>
                <w:t>Verwerkt in 0.9.</w:t>
              </w:r>
            </w:ins>
          </w:p>
          <w:p w:rsidR="00BE6616" w:rsidRPr="00BE6616" w:rsidRDefault="00BE6616">
            <w:pPr>
              <w:rPr>
                <w:b/>
                <w:sz w:val="20"/>
                <w:szCs w:val="20"/>
              </w:rPr>
            </w:pPr>
            <w:ins w:id="22" w:author="Arjan" w:date="2014-07-16T23:04:00Z">
              <w:r w:rsidRPr="00BE6616">
                <w:rPr>
                  <w:b/>
                  <w:sz w:val="20"/>
                  <w:szCs w:val="20"/>
                </w:rPr>
                <w:t>Afgehandeld</w:t>
              </w:r>
            </w:ins>
          </w:p>
        </w:tc>
        <w:tc>
          <w:tcPr>
            <w:tcW w:w="1306" w:type="dxa"/>
          </w:tcPr>
          <w:p w:rsidR="00132843" w:rsidRPr="00813CCD" w:rsidRDefault="001C5843">
            <w:pPr>
              <w:rPr>
                <w:sz w:val="20"/>
                <w:szCs w:val="20"/>
              </w:rPr>
            </w:pPr>
            <w:ins w:id="23" w:author="Jan Campschroer" w:date="2014-07-16T15:01:00Z">
              <w:r>
                <w:rPr>
                  <w:sz w:val="20"/>
                  <w:szCs w:val="20"/>
                </w:rPr>
                <w:t>16-07-2014</w:t>
              </w:r>
            </w:ins>
          </w:p>
        </w:tc>
      </w:tr>
      <w:tr w:rsidR="00132843" w:rsidTr="008A3FE2">
        <w:trPr>
          <w:cantSplit/>
        </w:trPr>
        <w:tc>
          <w:tcPr>
            <w:tcW w:w="1101" w:type="dxa"/>
          </w:tcPr>
          <w:p w:rsidR="00132843" w:rsidRPr="00813CCD" w:rsidRDefault="00DE2F73" w:rsidP="00D577FA">
            <w:pPr>
              <w:rPr>
                <w:sz w:val="20"/>
                <w:szCs w:val="20"/>
              </w:rPr>
            </w:pPr>
            <w:hyperlink r:id="rId14" w:history="1">
              <w:r w:rsidR="00132843" w:rsidRPr="00813CCD">
                <w:rPr>
                  <w:rStyle w:val="Hyperlink"/>
                  <w:sz w:val="20"/>
                  <w:szCs w:val="20"/>
                </w:rPr>
                <w:t>CORV-10</w:t>
              </w:r>
            </w:hyperlink>
          </w:p>
        </w:tc>
        <w:tc>
          <w:tcPr>
            <w:tcW w:w="2157" w:type="dxa"/>
          </w:tcPr>
          <w:p w:rsidR="00132843" w:rsidRPr="00813CCD" w:rsidRDefault="00132843" w:rsidP="00D577FA">
            <w:pPr>
              <w:rPr>
                <w:sz w:val="20"/>
                <w:szCs w:val="20"/>
              </w:rPr>
            </w:pPr>
            <w:r w:rsidRPr="00813CCD">
              <w:rPr>
                <w:sz w:val="20"/>
                <w:szCs w:val="20"/>
              </w:rPr>
              <w:t>Toevoegen RSIN en KvK nummer bij NNP.</w:t>
            </w:r>
          </w:p>
          <w:p w:rsidR="00132843" w:rsidRPr="00813CCD" w:rsidRDefault="00132843" w:rsidP="00D577FA">
            <w:pPr>
              <w:rPr>
                <w:sz w:val="20"/>
                <w:szCs w:val="20"/>
              </w:rPr>
            </w:pPr>
            <w:r w:rsidRPr="00813CCD">
              <w:rPr>
                <w:sz w:val="20"/>
                <w:szCs w:val="20"/>
              </w:rPr>
              <w:t>(VTO: EBV BD050001)</w:t>
            </w:r>
          </w:p>
        </w:tc>
        <w:tc>
          <w:tcPr>
            <w:tcW w:w="1528" w:type="dxa"/>
          </w:tcPr>
          <w:p w:rsidR="00132843" w:rsidRPr="00813CCD" w:rsidRDefault="00132843" w:rsidP="00D577FA">
            <w:pPr>
              <w:rPr>
                <w:i/>
                <w:sz w:val="20"/>
                <w:szCs w:val="20"/>
              </w:rPr>
            </w:pPr>
            <w:r w:rsidRPr="00813CCD">
              <w:rPr>
                <w:i/>
                <w:sz w:val="20"/>
                <w:szCs w:val="20"/>
              </w:rPr>
              <w:t xml:space="preserve">Goedgekeurd </w:t>
            </w:r>
            <w:proofErr w:type="spellStart"/>
            <w:r w:rsidRPr="00813CCD">
              <w:rPr>
                <w:i/>
                <w:sz w:val="20"/>
                <w:szCs w:val="20"/>
              </w:rPr>
              <w:t>dd</w:t>
            </w:r>
            <w:proofErr w:type="spellEnd"/>
            <w:r w:rsidRPr="00813CCD">
              <w:rPr>
                <w:i/>
                <w:sz w:val="20"/>
                <w:szCs w:val="20"/>
              </w:rPr>
              <w:t>. 8-7-2014</w:t>
            </w:r>
          </w:p>
        </w:tc>
        <w:tc>
          <w:tcPr>
            <w:tcW w:w="2268" w:type="dxa"/>
          </w:tcPr>
          <w:p w:rsidR="00132843" w:rsidRDefault="00A71875" w:rsidP="00D577FA">
            <w:pPr>
              <w:rPr>
                <w:ins w:id="24" w:author="Jan Campschroer" w:date="2014-07-16T15:05:00Z"/>
                <w:sz w:val="20"/>
                <w:szCs w:val="20"/>
              </w:rPr>
            </w:pPr>
            <w:r>
              <w:rPr>
                <w:sz w:val="20"/>
                <w:szCs w:val="20"/>
              </w:rPr>
              <w:t>Geen consequenties voor ons, alleen voor EBV (</w:t>
            </w:r>
            <w:proofErr w:type="spellStart"/>
            <w:r>
              <w:rPr>
                <w:sz w:val="20"/>
                <w:szCs w:val="20"/>
              </w:rPr>
              <w:t>JustID</w:t>
            </w:r>
            <w:proofErr w:type="spellEnd"/>
            <w:r>
              <w:rPr>
                <w:sz w:val="20"/>
                <w:szCs w:val="20"/>
              </w:rPr>
              <w:t xml:space="preserve">). </w:t>
            </w:r>
            <w:r w:rsidR="00F67343">
              <w:rPr>
                <w:sz w:val="20"/>
                <w:szCs w:val="20"/>
              </w:rPr>
              <w:t xml:space="preserve">Oplossing voor </w:t>
            </w:r>
            <w:proofErr w:type="spellStart"/>
            <w:r w:rsidR="00F67343">
              <w:rPr>
                <w:sz w:val="20"/>
                <w:szCs w:val="20"/>
              </w:rPr>
              <w:t>JustID</w:t>
            </w:r>
            <w:proofErr w:type="spellEnd"/>
            <w:r w:rsidR="00F67343">
              <w:rPr>
                <w:sz w:val="20"/>
                <w:szCs w:val="20"/>
              </w:rPr>
              <w:t xml:space="preserve"> afhankelijk van keuze ad. CORV-09.</w:t>
            </w:r>
          </w:p>
          <w:p w:rsidR="00FF3E73" w:rsidRPr="00813CCD" w:rsidRDefault="00FF3E73" w:rsidP="00D577FA">
            <w:pPr>
              <w:rPr>
                <w:sz w:val="20"/>
                <w:szCs w:val="20"/>
              </w:rPr>
            </w:pPr>
            <w:ins w:id="25" w:author="Jan Campschroer" w:date="2014-07-16T15:05:00Z">
              <w:r>
                <w:rPr>
                  <w:sz w:val="20"/>
                  <w:szCs w:val="20"/>
                </w:rPr>
                <w:t xml:space="preserve">Communicatie in </w:t>
              </w:r>
              <w:proofErr w:type="spellStart"/>
              <w:r>
                <w:rPr>
                  <w:sz w:val="20"/>
                  <w:szCs w:val="20"/>
                </w:rPr>
                <w:t>StUF-Header</w:t>
              </w:r>
              <w:proofErr w:type="spellEnd"/>
              <w:r>
                <w:rPr>
                  <w:sz w:val="20"/>
                  <w:szCs w:val="20"/>
                </w:rPr>
                <w:t xml:space="preserve"> </w:t>
              </w:r>
              <w:proofErr w:type="spellStart"/>
              <w:r>
                <w:rPr>
                  <w:sz w:val="20"/>
                  <w:szCs w:val="20"/>
                </w:rPr>
                <w:t>obv</w:t>
              </w:r>
              <w:proofErr w:type="spellEnd"/>
              <w:r>
                <w:rPr>
                  <w:sz w:val="20"/>
                  <w:szCs w:val="20"/>
                </w:rPr>
                <w:t xml:space="preserve"> OIN (in aansluiting op Digikoppeling)</w:t>
              </w:r>
            </w:ins>
          </w:p>
        </w:tc>
        <w:tc>
          <w:tcPr>
            <w:tcW w:w="1418" w:type="dxa"/>
          </w:tcPr>
          <w:p w:rsidR="00BE6616" w:rsidRDefault="00BE6616">
            <w:pPr>
              <w:rPr>
                <w:ins w:id="26" w:author="Arjan" w:date="2014-07-16T23:05:00Z"/>
                <w:sz w:val="20"/>
                <w:szCs w:val="20"/>
              </w:rPr>
            </w:pPr>
            <w:ins w:id="27" w:author="Arjan" w:date="2014-07-16T23:05:00Z">
              <w:r>
                <w:rPr>
                  <w:sz w:val="20"/>
                  <w:szCs w:val="20"/>
                </w:rPr>
                <w:t xml:space="preserve">Geen </w:t>
              </w:r>
            </w:ins>
            <w:ins w:id="28" w:author="Arjan" w:date="2014-07-16T23:07:00Z">
              <w:r>
                <w:rPr>
                  <w:sz w:val="20"/>
                  <w:szCs w:val="20"/>
                </w:rPr>
                <w:t>conse</w:t>
              </w:r>
            </w:ins>
            <w:ins w:id="29" w:author="Arjan" w:date="2014-07-16T23:08:00Z">
              <w:r>
                <w:rPr>
                  <w:sz w:val="20"/>
                  <w:szCs w:val="20"/>
                </w:rPr>
                <w:softHyphen/>
              </w:r>
            </w:ins>
            <w:ins w:id="30" w:author="Arjan" w:date="2014-07-16T23:07:00Z">
              <w:r>
                <w:rPr>
                  <w:sz w:val="20"/>
                  <w:szCs w:val="20"/>
                </w:rPr>
                <w:t>quen</w:t>
              </w:r>
              <w:r>
                <w:rPr>
                  <w:sz w:val="20"/>
                  <w:szCs w:val="20"/>
                </w:rPr>
                <w:softHyphen/>
                <w:t>ties</w:t>
              </w:r>
            </w:ins>
            <w:ins w:id="31" w:author="Arjan" w:date="2014-07-16T23:05:00Z">
              <w:r>
                <w:rPr>
                  <w:sz w:val="20"/>
                  <w:szCs w:val="20"/>
                </w:rPr>
                <w:t>.</w:t>
              </w:r>
            </w:ins>
          </w:p>
          <w:p w:rsidR="00132843" w:rsidRPr="00BE6616" w:rsidRDefault="00FF3E73">
            <w:pPr>
              <w:rPr>
                <w:b/>
                <w:sz w:val="20"/>
                <w:szCs w:val="20"/>
              </w:rPr>
            </w:pPr>
            <w:ins w:id="32" w:author="Jan Campschroer" w:date="2014-07-16T15:06:00Z">
              <w:r w:rsidRPr="00BE6616">
                <w:rPr>
                  <w:b/>
                  <w:sz w:val="20"/>
                  <w:szCs w:val="20"/>
                </w:rPr>
                <w:t>Afgehandeld</w:t>
              </w:r>
            </w:ins>
          </w:p>
        </w:tc>
        <w:tc>
          <w:tcPr>
            <w:tcW w:w="1306" w:type="dxa"/>
          </w:tcPr>
          <w:p w:rsidR="00132843" w:rsidRPr="00813CCD" w:rsidRDefault="00FF3E73">
            <w:pPr>
              <w:rPr>
                <w:sz w:val="20"/>
                <w:szCs w:val="20"/>
              </w:rPr>
            </w:pPr>
            <w:ins w:id="33" w:author="Jan Campschroer" w:date="2014-07-16T15:06:00Z">
              <w:r>
                <w:rPr>
                  <w:sz w:val="20"/>
                  <w:szCs w:val="20"/>
                </w:rPr>
                <w:t>16-07-2014</w:t>
              </w:r>
            </w:ins>
          </w:p>
        </w:tc>
      </w:tr>
      <w:tr w:rsidR="00132843" w:rsidTr="008A3FE2">
        <w:trPr>
          <w:cantSplit/>
        </w:trPr>
        <w:tc>
          <w:tcPr>
            <w:tcW w:w="1101" w:type="dxa"/>
          </w:tcPr>
          <w:p w:rsidR="00132843" w:rsidRPr="00813CCD" w:rsidRDefault="00DE2F73" w:rsidP="00D577FA">
            <w:pPr>
              <w:rPr>
                <w:sz w:val="20"/>
                <w:szCs w:val="20"/>
              </w:rPr>
            </w:pPr>
            <w:hyperlink r:id="rId15" w:history="1">
              <w:r w:rsidR="00132843" w:rsidRPr="00813CCD">
                <w:rPr>
                  <w:rStyle w:val="Hyperlink"/>
                  <w:sz w:val="20"/>
                  <w:szCs w:val="20"/>
                </w:rPr>
                <w:t>CORV-11</w:t>
              </w:r>
            </w:hyperlink>
          </w:p>
        </w:tc>
        <w:tc>
          <w:tcPr>
            <w:tcW w:w="2157" w:type="dxa"/>
          </w:tcPr>
          <w:p w:rsidR="00132843" w:rsidRPr="00813CCD" w:rsidRDefault="00132843" w:rsidP="00D577FA">
            <w:pPr>
              <w:rPr>
                <w:sz w:val="20"/>
                <w:szCs w:val="20"/>
              </w:rPr>
            </w:pPr>
            <w:r w:rsidRPr="00813CCD">
              <w:rPr>
                <w:sz w:val="20"/>
                <w:szCs w:val="20"/>
              </w:rPr>
              <w:t xml:space="preserve">Versienummer opnemen in </w:t>
            </w:r>
            <w:proofErr w:type="spellStart"/>
            <w:r w:rsidRPr="00813CCD">
              <w:rPr>
                <w:sz w:val="20"/>
                <w:szCs w:val="20"/>
              </w:rPr>
              <w:t>StUF</w:t>
            </w:r>
            <w:proofErr w:type="spellEnd"/>
            <w:r w:rsidRPr="00813CCD">
              <w:rPr>
                <w:sz w:val="20"/>
                <w:szCs w:val="20"/>
              </w:rPr>
              <w:t xml:space="preserve"> </w:t>
            </w:r>
            <w:proofErr w:type="spellStart"/>
            <w:r w:rsidRPr="00813CCD">
              <w:rPr>
                <w:sz w:val="20"/>
                <w:szCs w:val="20"/>
              </w:rPr>
              <w:t>xml-VTObericht</w:t>
            </w:r>
            <w:proofErr w:type="spellEnd"/>
            <w:r w:rsidRPr="00813CCD">
              <w:rPr>
                <w:sz w:val="20"/>
                <w:szCs w:val="20"/>
              </w:rPr>
              <w:t>.</w:t>
            </w:r>
          </w:p>
          <w:p w:rsidR="00132843" w:rsidRPr="00813CCD" w:rsidRDefault="00132843" w:rsidP="00D577FA">
            <w:pPr>
              <w:rPr>
                <w:sz w:val="20"/>
                <w:szCs w:val="20"/>
              </w:rPr>
            </w:pPr>
            <w:r w:rsidRPr="00813CCD">
              <w:rPr>
                <w:sz w:val="20"/>
                <w:szCs w:val="20"/>
              </w:rPr>
              <w:t>(StUF Alle berichten)</w:t>
            </w:r>
          </w:p>
        </w:tc>
        <w:tc>
          <w:tcPr>
            <w:tcW w:w="1528" w:type="dxa"/>
          </w:tcPr>
          <w:p w:rsidR="00132843" w:rsidRPr="00813CCD" w:rsidRDefault="00132843" w:rsidP="00D577FA">
            <w:pPr>
              <w:rPr>
                <w:i/>
                <w:sz w:val="20"/>
                <w:szCs w:val="20"/>
              </w:rPr>
            </w:pPr>
            <w:r w:rsidRPr="00813CCD">
              <w:rPr>
                <w:i/>
                <w:sz w:val="20"/>
                <w:szCs w:val="20"/>
              </w:rPr>
              <w:t xml:space="preserve">Ingetrokken </w:t>
            </w:r>
            <w:proofErr w:type="spellStart"/>
            <w:r w:rsidRPr="00813CCD">
              <w:rPr>
                <w:i/>
                <w:sz w:val="20"/>
                <w:szCs w:val="20"/>
              </w:rPr>
              <w:t>dd</w:t>
            </w:r>
            <w:proofErr w:type="spellEnd"/>
            <w:r w:rsidRPr="00813CCD">
              <w:rPr>
                <w:i/>
                <w:sz w:val="20"/>
                <w:szCs w:val="20"/>
              </w:rPr>
              <w:t>. 8-7-2014</w:t>
            </w:r>
          </w:p>
        </w:tc>
        <w:tc>
          <w:tcPr>
            <w:tcW w:w="2268" w:type="dxa"/>
          </w:tcPr>
          <w:p w:rsidR="009E3ED7" w:rsidRPr="009E3ED7" w:rsidRDefault="009E3ED7" w:rsidP="009E3ED7">
            <w:pPr>
              <w:rPr>
                <w:sz w:val="20"/>
                <w:szCs w:val="20"/>
              </w:rPr>
            </w:pPr>
            <w:r w:rsidRPr="009E3ED7">
              <w:rPr>
                <w:sz w:val="20"/>
                <w:szCs w:val="20"/>
              </w:rPr>
              <w:t xml:space="preserve">In de stuurgegevens van StUF is er momenteel geen mogelijkheid om versienummers op te nemen. Dus als je dat toch wilt moet er een RFC op de </w:t>
            </w:r>
            <w:proofErr w:type="spellStart"/>
            <w:r w:rsidRPr="009E3ED7">
              <w:rPr>
                <w:sz w:val="20"/>
                <w:szCs w:val="20"/>
              </w:rPr>
              <w:t>StUF-onderlaag</w:t>
            </w:r>
            <w:proofErr w:type="spellEnd"/>
            <w:r w:rsidRPr="009E3ED7">
              <w:rPr>
                <w:sz w:val="20"/>
                <w:szCs w:val="20"/>
              </w:rPr>
              <w:t xml:space="preserve"> worden ingediend. Vooralsnog ben </w:t>
            </w:r>
            <w:r>
              <w:rPr>
                <w:sz w:val="20"/>
                <w:szCs w:val="20"/>
              </w:rPr>
              <w:t>zijn we daar</w:t>
            </w:r>
            <w:r w:rsidRPr="009E3ED7">
              <w:rPr>
                <w:sz w:val="20"/>
                <w:szCs w:val="20"/>
              </w:rPr>
              <w:t xml:space="preserve"> geen voorstander van.  Een andere optie is om de schema’s van het koppelvlak een andere </w:t>
            </w:r>
            <w:proofErr w:type="spellStart"/>
            <w:r w:rsidRPr="009E3ED7">
              <w:rPr>
                <w:sz w:val="20"/>
                <w:szCs w:val="20"/>
              </w:rPr>
              <w:t>namespace</w:t>
            </w:r>
            <w:proofErr w:type="spellEnd"/>
            <w:r w:rsidRPr="009E3ED7">
              <w:rPr>
                <w:sz w:val="20"/>
                <w:szCs w:val="20"/>
              </w:rPr>
              <w:t xml:space="preserve"> te geven. Ik weet niet of dat in strijd is met het StUF beheermodel. Dus dat zal ook zeker leiden tot de nodige discussie. </w:t>
            </w:r>
          </w:p>
          <w:p w:rsidR="00132843" w:rsidRPr="00813CCD" w:rsidRDefault="009E3ED7" w:rsidP="009E3ED7">
            <w:pPr>
              <w:rPr>
                <w:sz w:val="20"/>
                <w:szCs w:val="20"/>
              </w:rPr>
            </w:pPr>
            <w:r w:rsidRPr="009E3ED7">
              <w:rPr>
                <w:sz w:val="20"/>
                <w:szCs w:val="20"/>
              </w:rPr>
              <w:t xml:space="preserve">Nog een optie: een versienummer van het koppelvlak opnemen in het informatiemodel. </w:t>
            </w:r>
            <w:r>
              <w:rPr>
                <w:sz w:val="20"/>
                <w:szCs w:val="20"/>
              </w:rPr>
              <w:t>Zijn we</w:t>
            </w:r>
            <w:r w:rsidRPr="009E3ED7">
              <w:rPr>
                <w:sz w:val="20"/>
                <w:szCs w:val="20"/>
              </w:rPr>
              <w:t xml:space="preserve"> ook geen voorstander van…</w:t>
            </w:r>
          </w:p>
        </w:tc>
        <w:tc>
          <w:tcPr>
            <w:tcW w:w="1418" w:type="dxa"/>
          </w:tcPr>
          <w:p w:rsidR="00132843" w:rsidRPr="00813CCD" w:rsidRDefault="00132843">
            <w:pPr>
              <w:rPr>
                <w:sz w:val="20"/>
                <w:szCs w:val="20"/>
              </w:rPr>
            </w:pPr>
            <w:r>
              <w:rPr>
                <w:sz w:val="20"/>
                <w:szCs w:val="20"/>
              </w:rPr>
              <w:t>Niets doen</w:t>
            </w:r>
            <w:r w:rsidR="00735CAF">
              <w:rPr>
                <w:sz w:val="20"/>
                <w:szCs w:val="20"/>
              </w:rPr>
              <w:t xml:space="preserve"> (ingetrokken)</w:t>
            </w:r>
          </w:p>
        </w:tc>
        <w:tc>
          <w:tcPr>
            <w:tcW w:w="1306" w:type="dxa"/>
          </w:tcPr>
          <w:p w:rsidR="00132843" w:rsidRPr="00813CCD" w:rsidRDefault="00132843">
            <w:pPr>
              <w:rPr>
                <w:sz w:val="20"/>
                <w:szCs w:val="20"/>
              </w:rPr>
            </w:pPr>
            <w:r>
              <w:rPr>
                <w:sz w:val="20"/>
                <w:szCs w:val="20"/>
              </w:rPr>
              <w:t>8-7-2014</w:t>
            </w:r>
          </w:p>
        </w:tc>
      </w:tr>
      <w:tr w:rsidR="00132843" w:rsidTr="008A3FE2">
        <w:trPr>
          <w:cantSplit/>
        </w:trPr>
        <w:tc>
          <w:tcPr>
            <w:tcW w:w="1101" w:type="dxa"/>
          </w:tcPr>
          <w:p w:rsidR="00132843" w:rsidRPr="00813CCD" w:rsidRDefault="00DE2F73" w:rsidP="00D577FA">
            <w:pPr>
              <w:rPr>
                <w:sz w:val="20"/>
                <w:szCs w:val="20"/>
              </w:rPr>
            </w:pPr>
            <w:hyperlink r:id="rId16" w:history="1">
              <w:r w:rsidR="00132843" w:rsidRPr="00813CCD">
                <w:rPr>
                  <w:rStyle w:val="Hyperlink"/>
                  <w:sz w:val="20"/>
                  <w:szCs w:val="20"/>
                </w:rPr>
                <w:t>CORV-12</w:t>
              </w:r>
            </w:hyperlink>
          </w:p>
        </w:tc>
        <w:tc>
          <w:tcPr>
            <w:tcW w:w="2157" w:type="dxa"/>
          </w:tcPr>
          <w:p w:rsidR="00132843" w:rsidRPr="00813CCD" w:rsidRDefault="00132843" w:rsidP="00D577FA">
            <w:pPr>
              <w:rPr>
                <w:sz w:val="20"/>
                <w:szCs w:val="20"/>
              </w:rPr>
            </w:pPr>
            <w:proofErr w:type="spellStart"/>
            <w:r w:rsidRPr="00813CCD">
              <w:rPr>
                <w:sz w:val="20"/>
                <w:szCs w:val="20"/>
              </w:rPr>
              <w:t>Clientvolgnummer</w:t>
            </w:r>
            <w:proofErr w:type="spellEnd"/>
            <w:r w:rsidRPr="00813CCD">
              <w:rPr>
                <w:sz w:val="20"/>
                <w:szCs w:val="20"/>
              </w:rPr>
              <w:t xml:space="preserve"> in </w:t>
            </w:r>
            <w:proofErr w:type="spellStart"/>
            <w:r w:rsidRPr="00813CCD">
              <w:rPr>
                <w:sz w:val="20"/>
                <w:szCs w:val="20"/>
              </w:rPr>
              <w:t>StUF</w:t>
            </w:r>
            <w:proofErr w:type="spellEnd"/>
            <w:r w:rsidRPr="00813CCD">
              <w:rPr>
                <w:sz w:val="20"/>
                <w:szCs w:val="20"/>
              </w:rPr>
              <w:t xml:space="preserve"> </w:t>
            </w:r>
            <w:proofErr w:type="spellStart"/>
            <w:r w:rsidRPr="00813CCD">
              <w:rPr>
                <w:sz w:val="20"/>
                <w:szCs w:val="20"/>
              </w:rPr>
              <w:t>xml</w:t>
            </w:r>
            <w:proofErr w:type="spellEnd"/>
            <w:r w:rsidRPr="00813CCD">
              <w:rPr>
                <w:sz w:val="20"/>
                <w:szCs w:val="20"/>
              </w:rPr>
              <w:t xml:space="preserve"> vtoDi01 bericht wijzigen van lengte</w:t>
            </w:r>
          </w:p>
          <w:p w:rsidR="00132843" w:rsidRPr="00813CCD" w:rsidRDefault="00132843" w:rsidP="00D577FA">
            <w:pPr>
              <w:rPr>
                <w:sz w:val="20"/>
                <w:szCs w:val="20"/>
              </w:rPr>
            </w:pPr>
            <w:r w:rsidRPr="00813CCD">
              <w:rPr>
                <w:sz w:val="20"/>
                <w:szCs w:val="20"/>
              </w:rPr>
              <w:t xml:space="preserve">(VTO: StUF vtoDi01) </w:t>
            </w:r>
          </w:p>
        </w:tc>
        <w:tc>
          <w:tcPr>
            <w:tcW w:w="1528" w:type="dxa"/>
          </w:tcPr>
          <w:p w:rsidR="00132843" w:rsidRPr="00813CCD" w:rsidRDefault="00132843" w:rsidP="00D577FA">
            <w:pPr>
              <w:rPr>
                <w:i/>
                <w:sz w:val="20"/>
                <w:szCs w:val="20"/>
              </w:rPr>
            </w:pPr>
            <w:r w:rsidRPr="00813CCD">
              <w:rPr>
                <w:i/>
                <w:sz w:val="20"/>
                <w:szCs w:val="20"/>
              </w:rPr>
              <w:t xml:space="preserve">Goedgekeurd </w:t>
            </w:r>
            <w:proofErr w:type="spellStart"/>
            <w:r w:rsidRPr="00813CCD">
              <w:rPr>
                <w:i/>
                <w:sz w:val="20"/>
                <w:szCs w:val="20"/>
              </w:rPr>
              <w:t>dd</w:t>
            </w:r>
            <w:proofErr w:type="spellEnd"/>
            <w:r w:rsidRPr="00813CCD">
              <w:rPr>
                <w:i/>
                <w:sz w:val="20"/>
                <w:szCs w:val="20"/>
              </w:rPr>
              <w:t>. 8-7-2014</w:t>
            </w:r>
          </w:p>
        </w:tc>
        <w:tc>
          <w:tcPr>
            <w:tcW w:w="2268" w:type="dxa"/>
          </w:tcPr>
          <w:p w:rsidR="00132843" w:rsidRPr="00813CCD" w:rsidRDefault="007B3EC4" w:rsidP="00D577FA">
            <w:pPr>
              <w:rPr>
                <w:sz w:val="20"/>
                <w:szCs w:val="20"/>
              </w:rPr>
            </w:pPr>
            <w:r>
              <w:rPr>
                <w:sz w:val="20"/>
                <w:szCs w:val="20"/>
              </w:rPr>
              <w:t>Wijziging doorvoeren</w:t>
            </w:r>
            <w:ins w:id="34" w:author="Arjan" w:date="2014-07-15T15:22:00Z">
              <w:r w:rsidR="00B423D9">
                <w:rPr>
                  <w:sz w:val="20"/>
                  <w:szCs w:val="20"/>
                </w:rPr>
                <w:t xml:space="preserve"> (AN50)</w:t>
              </w:r>
            </w:ins>
            <w:r>
              <w:rPr>
                <w:sz w:val="20"/>
                <w:szCs w:val="20"/>
              </w:rPr>
              <w:t>, geen probleem.</w:t>
            </w:r>
          </w:p>
        </w:tc>
        <w:tc>
          <w:tcPr>
            <w:tcW w:w="1418" w:type="dxa"/>
          </w:tcPr>
          <w:p w:rsidR="00132843" w:rsidRDefault="00DC310B" w:rsidP="009F79F1">
            <w:pPr>
              <w:rPr>
                <w:ins w:id="35" w:author="Arjan" w:date="2014-07-16T23:06:00Z"/>
                <w:sz w:val="20"/>
                <w:szCs w:val="20"/>
              </w:rPr>
            </w:pPr>
            <w:ins w:id="36" w:author="Arjan" w:date="2014-07-15T15:19:00Z">
              <w:r>
                <w:rPr>
                  <w:sz w:val="20"/>
                  <w:szCs w:val="20"/>
                </w:rPr>
                <w:t>Verwerk</w:t>
              </w:r>
            </w:ins>
            <w:ins w:id="37" w:author="Jan Campschroer" w:date="2014-07-16T14:57:00Z">
              <w:r w:rsidR="009F79F1">
                <w:rPr>
                  <w:sz w:val="20"/>
                  <w:szCs w:val="20"/>
                </w:rPr>
                <w:t>t</w:t>
              </w:r>
            </w:ins>
            <w:ins w:id="38" w:author="Arjan" w:date="2014-07-15T15:19:00Z">
              <w:r>
                <w:rPr>
                  <w:sz w:val="20"/>
                  <w:szCs w:val="20"/>
                </w:rPr>
                <w:t xml:space="preserve"> in versie 0.9</w:t>
              </w:r>
            </w:ins>
          </w:p>
          <w:p w:rsidR="00BE6616" w:rsidRPr="00BE6616" w:rsidRDefault="00BE6616" w:rsidP="009F79F1">
            <w:pPr>
              <w:rPr>
                <w:b/>
                <w:sz w:val="20"/>
                <w:szCs w:val="20"/>
              </w:rPr>
            </w:pPr>
            <w:ins w:id="39" w:author="Arjan" w:date="2014-07-16T23:06:00Z">
              <w:r w:rsidRPr="00BE6616">
                <w:rPr>
                  <w:b/>
                  <w:sz w:val="20"/>
                  <w:szCs w:val="20"/>
                </w:rPr>
                <w:t>Afgehandeld</w:t>
              </w:r>
            </w:ins>
          </w:p>
        </w:tc>
        <w:tc>
          <w:tcPr>
            <w:tcW w:w="1306" w:type="dxa"/>
          </w:tcPr>
          <w:p w:rsidR="00132843" w:rsidRPr="00813CCD" w:rsidRDefault="00BE6616">
            <w:pPr>
              <w:rPr>
                <w:sz w:val="20"/>
                <w:szCs w:val="20"/>
              </w:rPr>
            </w:pPr>
            <w:ins w:id="40" w:author="Arjan" w:date="2014-07-16T23:06:00Z">
              <w:r>
                <w:rPr>
                  <w:sz w:val="20"/>
                  <w:szCs w:val="20"/>
                </w:rPr>
                <w:t>16-7-2014</w:t>
              </w:r>
            </w:ins>
          </w:p>
        </w:tc>
      </w:tr>
      <w:tr w:rsidR="00132843" w:rsidTr="008A3FE2">
        <w:trPr>
          <w:cantSplit/>
        </w:trPr>
        <w:tc>
          <w:tcPr>
            <w:tcW w:w="1101" w:type="dxa"/>
          </w:tcPr>
          <w:p w:rsidR="00132843" w:rsidRPr="00813CCD" w:rsidRDefault="00DE2F73" w:rsidP="00D577FA">
            <w:pPr>
              <w:rPr>
                <w:sz w:val="20"/>
                <w:szCs w:val="20"/>
              </w:rPr>
            </w:pPr>
            <w:hyperlink r:id="rId17" w:history="1">
              <w:r w:rsidR="00132843" w:rsidRPr="00813CCD">
                <w:rPr>
                  <w:rStyle w:val="Hyperlink"/>
                  <w:sz w:val="20"/>
                  <w:szCs w:val="20"/>
                </w:rPr>
                <w:t>CORV-13</w:t>
              </w:r>
            </w:hyperlink>
          </w:p>
        </w:tc>
        <w:tc>
          <w:tcPr>
            <w:tcW w:w="2157" w:type="dxa"/>
          </w:tcPr>
          <w:p w:rsidR="00132843" w:rsidRPr="00813CCD" w:rsidRDefault="00132843" w:rsidP="00D577FA">
            <w:pPr>
              <w:rPr>
                <w:sz w:val="20"/>
                <w:szCs w:val="20"/>
              </w:rPr>
            </w:pPr>
            <w:r w:rsidRPr="00813CCD">
              <w:rPr>
                <w:sz w:val="20"/>
                <w:szCs w:val="20"/>
              </w:rPr>
              <w:t>Vaker voorkomen proeftijd in bericht</w:t>
            </w:r>
          </w:p>
          <w:p w:rsidR="00132843" w:rsidRPr="00813CCD" w:rsidRDefault="00132843" w:rsidP="00D577FA">
            <w:pPr>
              <w:rPr>
                <w:sz w:val="20"/>
                <w:szCs w:val="20"/>
              </w:rPr>
            </w:pPr>
            <w:r w:rsidRPr="00813CCD">
              <w:rPr>
                <w:sz w:val="20"/>
                <w:szCs w:val="20"/>
              </w:rPr>
              <w:t>(Opdracht reclassering: EBV  BD-0500360 en Gewijzigde Opdracht Reclassering: EBV BD-050036)</w:t>
            </w:r>
          </w:p>
        </w:tc>
        <w:tc>
          <w:tcPr>
            <w:tcW w:w="1528" w:type="dxa"/>
          </w:tcPr>
          <w:p w:rsidR="00132843" w:rsidRPr="00813CCD" w:rsidRDefault="00132843" w:rsidP="00D577FA">
            <w:pPr>
              <w:rPr>
                <w:i/>
                <w:sz w:val="20"/>
                <w:szCs w:val="20"/>
              </w:rPr>
            </w:pPr>
            <w:r w:rsidRPr="00813CCD">
              <w:rPr>
                <w:i/>
                <w:sz w:val="20"/>
                <w:szCs w:val="20"/>
              </w:rPr>
              <w:t xml:space="preserve">Goedgekeurd </w:t>
            </w:r>
            <w:proofErr w:type="spellStart"/>
            <w:r w:rsidRPr="00813CCD">
              <w:rPr>
                <w:i/>
                <w:sz w:val="20"/>
                <w:szCs w:val="20"/>
              </w:rPr>
              <w:t>dd</w:t>
            </w:r>
            <w:proofErr w:type="spellEnd"/>
            <w:r w:rsidRPr="00813CCD">
              <w:rPr>
                <w:i/>
                <w:sz w:val="20"/>
                <w:szCs w:val="20"/>
              </w:rPr>
              <w:t>. 8-7-2014</w:t>
            </w:r>
          </w:p>
        </w:tc>
        <w:tc>
          <w:tcPr>
            <w:tcW w:w="2268" w:type="dxa"/>
          </w:tcPr>
          <w:p w:rsidR="00132843" w:rsidRPr="00813CCD" w:rsidRDefault="007B3EC4" w:rsidP="00D577FA">
            <w:pPr>
              <w:rPr>
                <w:sz w:val="20"/>
                <w:szCs w:val="20"/>
              </w:rPr>
            </w:pPr>
            <w:r w:rsidRPr="007B3EC4">
              <w:rPr>
                <w:sz w:val="20"/>
                <w:szCs w:val="20"/>
              </w:rPr>
              <w:t>Heeft geen betrekking op de interactie tussen gemeenten en jeugdzorgdomein. Heeft dus geen consequenties voor o</w:t>
            </w:r>
            <w:r>
              <w:rPr>
                <w:sz w:val="20"/>
                <w:szCs w:val="20"/>
              </w:rPr>
              <w:t>ns.</w:t>
            </w:r>
          </w:p>
        </w:tc>
        <w:tc>
          <w:tcPr>
            <w:tcW w:w="1418" w:type="dxa"/>
          </w:tcPr>
          <w:p w:rsidR="00132843" w:rsidRPr="007B3EC4" w:rsidRDefault="007B3EC4">
            <w:pPr>
              <w:rPr>
                <w:b/>
                <w:sz w:val="20"/>
                <w:szCs w:val="20"/>
              </w:rPr>
            </w:pPr>
            <w:r w:rsidRPr="007B3EC4">
              <w:rPr>
                <w:b/>
                <w:sz w:val="20"/>
                <w:szCs w:val="20"/>
              </w:rPr>
              <w:t>Afgehandeld</w:t>
            </w:r>
          </w:p>
        </w:tc>
        <w:tc>
          <w:tcPr>
            <w:tcW w:w="1306" w:type="dxa"/>
          </w:tcPr>
          <w:p w:rsidR="00132843" w:rsidRPr="00813CCD" w:rsidRDefault="007B3EC4">
            <w:pPr>
              <w:rPr>
                <w:sz w:val="20"/>
                <w:szCs w:val="20"/>
              </w:rPr>
            </w:pPr>
            <w:r>
              <w:rPr>
                <w:sz w:val="20"/>
                <w:szCs w:val="20"/>
              </w:rPr>
              <w:t>5-7-2014</w:t>
            </w:r>
          </w:p>
        </w:tc>
      </w:tr>
      <w:tr w:rsidR="007B3EC4" w:rsidTr="008A3FE2">
        <w:trPr>
          <w:cantSplit/>
        </w:trPr>
        <w:tc>
          <w:tcPr>
            <w:tcW w:w="1101" w:type="dxa"/>
          </w:tcPr>
          <w:p w:rsidR="007B3EC4" w:rsidRPr="00813CCD" w:rsidRDefault="00DE2F73" w:rsidP="00D577FA">
            <w:pPr>
              <w:rPr>
                <w:sz w:val="20"/>
                <w:szCs w:val="20"/>
              </w:rPr>
            </w:pPr>
            <w:hyperlink r:id="rId18" w:history="1">
              <w:r w:rsidR="007B3EC4" w:rsidRPr="00813CCD">
                <w:rPr>
                  <w:rStyle w:val="Hyperlink"/>
                  <w:sz w:val="20"/>
                  <w:szCs w:val="20"/>
                </w:rPr>
                <w:t>CORV-14</w:t>
              </w:r>
            </w:hyperlink>
          </w:p>
        </w:tc>
        <w:tc>
          <w:tcPr>
            <w:tcW w:w="2157" w:type="dxa"/>
          </w:tcPr>
          <w:p w:rsidR="007B3EC4" w:rsidRPr="00813CCD" w:rsidRDefault="007B3EC4" w:rsidP="00D577FA">
            <w:pPr>
              <w:rPr>
                <w:sz w:val="20"/>
                <w:szCs w:val="20"/>
              </w:rPr>
            </w:pPr>
            <w:r w:rsidRPr="00813CCD">
              <w:rPr>
                <w:sz w:val="20"/>
                <w:szCs w:val="20"/>
              </w:rPr>
              <w:t xml:space="preserve">Woonplaatscode voorzien van </w:t>
            </w:r>
            <w:proofErr w:type="spellStart"/>
            <w:r w:rsidRPr="00813CCD">
              <w:rPr>
                <w:sz w:val="20"/>
                <w:szCs w:val="20"/>
              </w:rPr>
              <w:t>SYSDA-referentie</w:t>
            </w:r>
            <w:proofErr w:type="spellEnd"/>
          </w:p>
          <w:p w:rsidR="007B3EC4" w:rsidRPr="00813CCD" w:rsidRDefault="007B3EC4" w:rsidP="00D577FA">
            <w:pPr>
              <w:rPr>
                <w:sz w:val="20"/>
                <w:szCs w:val="20"/>
              </w:rPr>
            </w:pPr>
            <w:r w:rsidRPr="00813CCD">
              <w:rPr>
                <w:sz w:val="20"/>
                <w:szCs w:val="20"/>
              </w:rPr>
              <w:t>(Opdracht reclassering: EBV  BD-0500360</w:t>
            </w:r>
          </w:p>
        </w:tc>
        <w:tc>
          <w:tcPr>
            <w:tcW w:w="1528" w:type="dxa"/>
          </w:tcPr>
          <w:p w:rsidR="007B3EC4" w:rsidRPr="00813CCD" w:rsidRDefault="007B3EC4" w:rsidP="00D577FA">
            <w:pPr>
              <w:rPr>
                <w:i/>
                <w:sz w:val="20"/>
                <w:szCs w:val="20"/>
              </w:rPr>
            </w:pPr>
            <w:r w:rsidRPr="00813CCD">
              <w:rPr>
                <w:i/>
                <w:sz w:val="20"/>
                <w:szCs w:val="20"/>
              </w:rPr>
              <w:t xml:space="preserve">Goedgekeurd </w:t>
            </w:r>
            <w:proofErr w:type="spellStart"/>
            <w:r w:rsidRPr="00813CCD">
              <w:rPr>
                <w:i/>
                <w:sz w:val="20"/>
                <w:szCs w:val="20"/>
              </w:rPr>
              <w:t>dd</w:t>
            </w:r>
            <w:proofErr w:type="spellEnd"/>
            <w:r w:rsidRPr="00813CCD">
              <w:rPr>
                <w:i/>
                <w:sz w:val="20"/>
                <w:szCs w:val="20"/>
              </w:rPr>
              <w:t>. 8-7-2014</w:t>
            </w:r>
          </w:p>
        </w:tc>
        <w:tc>
          <w:tcPr>
            <w:tcW w:w="2268" w:type="dxa"/>
          </w:tcPr>
          <w:p w:rsidR="007B3EC4" w:rsidRPr="00813CCD" w:rsidRDefault="007B3EC4" w:rsidP="00DB3C76">
            <w:pPr>
              <w:rPr>
                <w:sz w:val="20"/>
                <w:szCs w:val="20"/>
              </w:rPr>
            </w:pPr>
            <w:r w:rsidRPr="007B3EC4">
              <w:rPr>
                <w:sz w:val="20"/>
                <w:szCs w:val="20"/>
              </w:rPr>
              <w:t>Heeft geen betrekking op de interactie tussen gemeenten en jeugdzorgdomein. Heeft dus geen consequenties voor o</w:t>
            </w:r>
            <w:r>
              <w:rPr>
                <w:sz w:val="20"/>
                <w:szCs w:val="20"/>
              </w:rPr>
              <w:t>ns.</w:t>
            </w:r>
          </w:p>
        </w:tc>
        <w:tc>
          <w:tcPr>
            <w:tcW w:w="1418" w:type="dxa"/>
          </w:tcPr>
          <w:p w:rsidR="007B3EC4" w:rsidRPr="007B3EC4" w:rsidRDefault="007B3EC4" w:rsidP="00DB3C76">
            <w:pPr>
              <w:rPr>
                <w:b/>
                <w:sz w:val="20"/>
                <w:szCs w:val="20"/>
              </w:rPr>
            </w:pPr>
            <w:r w:rsidRPr="007B3EC4">
              <w:rPr>
                <w:b/>
                <w:sz w:val="20"/>
                <w:szCs w:val="20"/>
              </w:rPr>
              <w:t>Afgehandeld</w:t>
            </w:r>
          </w:p>
        </w:tc>
        <w:tc>
          <w:tcPr>
            <w:tcW w:w="1306" w:type="dxa"/>
          </w:tcPr>
          <w:p w:rsidR="007B3EC4" w:rsidRPr="00813CCD" w:rsidRDefault="007B3EC4" w:rsidP="00DB3C76">
            <w:pPr>
              <w:rPr>
                <w:sz w:val="20"/>
                <w:szCs w:val="20"/>
              </w:rPr>
            </w:pPr>
            <w:r>
              <w:rPr>
                <w:sz w:val="20"/>
                <w:szCs w:val="20"/>
              </w:rPr>
              <w:t>5-7-2014</w:t>
            </w:r>
          </w:p>
        </w:tc>
      </w:tr>
      <w:tr w:rsidR="007B3EC4" w:rsidTr="008A3FE2">
        <w:trPr>
          <w:cantSplit/>
        </w:trPr>
        <w:tc>
          <w:tcPr>
            <w:tcW w:w="1101" w:type="dxa"/>
          </w:tcPr>
          <w:p w:rsidR="007B3EC4" w:rsidRPr="00813CCD" w:rsidRDefault="00DE2F73" w:rsidP="00D577FA">
            <w:pPr>
              <w:rPr>
                <w:sz w:val="20"/>
                <w:szCs w:val="20"/>
              </w:rPr>
            </w:pPr>
            <w:hyperlink r:id="rId19" w:history="1">
              <w:r w:rsidR="007B3EC4" w:rsidRPr="00813CCD">
                <w:rPr>
                  <w:rStyle w:val="Hyperlink"/>
                  <w:sz w:val="20"/>
                  <w:szCs w:val="20"/>
                </w:rPr>
                <w:t>CORV-15</w:t>
              </w:r>
            </w:hyperlink>
          </w:p>
        </w:tc>
        <w:tc>
          <w:tcPr>
            <w:tcW w:w="2157" w:type="dxa"/>
          </w:tcPr>
          <w:p w:rsidR="007B3EC4" w:rsidRPr="00813CCD" w:rsidRDefault="007B3EC4" w:rsidP="00D577FA">
            <w:pPr>
              <w:rPr>
                <w:sz w:val="20"/>
                <w:szCs w:val="20"/>
              </w:rPr>
            </w:pPr>
            <w:r w:rsidRPr="00813CCD">
              <w:rPr>
                <w:sz w:val="20"/>
                <w:szCs w:val="20"/>
              </w:rPr>
              <w:t>Veld ‘Type’ bij de opdracht in BD-050030 kan vervallen</w:t>
            </w:r>
          </w:p>
          <w:p w:rsidR="007B3EC4" w:rsidRPr="00813CCD" w:rsidRDefault="007B3EC4" w:rsidP="00D577FA">
            <w:pPr>
              <w:rPr>
                <w:sz w:val="20"/>
                <w:szCs w:val="20"/>
              </w:rPr>
            </w:pPr>
            <w:r w:rsidRPr="00813CCD">
              <w:rPr>
                <w:sz w:val="20"/>
                <w:szCs w:val="20"/>
              </w:rPr>
              <w:t>(</w:t>
            </w:r>
            <w:proofErr w:type="spellStart"/>
            <w:r w:rsidRPr="00813CCD">
              <w:rPr>
                <w:sz w:val="20"/>
                <w:szCs w:val="20"/>
              </w:rPr>
              <w:t>OpdrachtReclassering</w:t>
            </w:r>
            <w:proofErr w:type="spellEnd"/>
            <w:r w:rsidRPr="00813CCD">
              <w:rPr>
                <w:sz w:val="20"/>
                <w:szCs w:val="20"/>
              </w:rPr>
              <w:t>: EBV BD-050030)</w:t>
            </w:r>
          </w:p>
        </w:tc>
        <w:tc>
          <w:tcPr>
            <w:tcW w:w="1528" w:type="dxa"/>
          </w:tcPr>
          <w:p w:rsidR="007B3EC4" w:rsidRPr="00813CCD" w:rsidRDefault="007B3EC4" w:rsidP="00D577FA">
            <w:pPr>
              <w:rPr>
                <w:i/>
                <w:sz w:val="20"/>
                <w:szCs w:val="20"/>
              </w:rPr>
            </w:pPr>
            <w:r w:rsidRPr="00813CCD">
              <w:rPr>
                <w:i/>
                <w:sz w:val="20"/>
                <w:szCs w:val="20"/>
              </w:rPr>
              <w:t xml:space="preserve">Goedgekeurd </w:t>
            </w:r>
            <w:proofErr w:type="spellStart"/>
            <w:r w:rsidRPr="00813CCD">
              <w:rPr>
                <w:i/>
                <w:sz w:val="20"/>
                <w:szCs w:val="20"/>
              </w:rPr>
              <w:t>dd</w:t>
            </w:r>
            <w:proofErr w:type="spellEnd"/>
            <w:r w:rsidRPr="00813CCD">
              <w:rPr>
                <w:i/>
                <w:sz w:val="20"/>
                <w:szCs w:val="20"/>
              </w:rPr>
              <w:t>. 8-7-2014</w:t>
            </w:r>
          </w:p>
        </w:tc>
        <w:tc>
          <w:tcPr>
            <w:tcW w:w="2268" w:type="dxa"/>
          </w:tcPr>
          <w:p w:rsidR="007B3EC4" w:rsidRPr="00813CCD" w:rsidRDefault="00690062" w:rsidP="007F4871">
            <w:pPr>
              <w:rPr>
                <w:sz w:val="20"/>
                <w:szCs w:val="20"/>
              </w:rPr>
            </w:pPr>
            <w:r w:rsidRPr="00690062">
              <w:rPr>
                <w:sz w:val="20"/>
                <w:szCs w:val="20"/>
              </w:rPr>
              <w:t xml:space="preserve">Ook al wordt alleen BD-050030 genoemd, ik vermoed dat dit ook consequenties heeft voor 'ons' </w:t>
            </w:r>
            <w:proofErr w:type="spellStart"/>
            <w:r w:rsidRPr="00690062">
              <w:rPr>
                <w:sz w:val="20"/>
                <w:szCs w:val="20"/>
              </w:rPr>
              <w:t>JR-notificatiebericht</w:t>
            </w:r>
            <w:proofErr w:type="spellEnd"/>
            <w:r w:rsidRPr="00690062">
              <w:rPr>
                <w:sz w:val="20"/>
                <w:szCs w:val="20"/>
              </w:rPr>
              <w:t xml:space="preserve"> BD-050002-1. Daarin zou ook het element Type vervallen. Op zich geen probleem.</w:t>
            </w:r>
            <w:r w:rsidR="007F4871">
              <w:rPr>
                <w:sz w:val="20"/>
                <w:szCs w:val="20"/>
              </w:rPr>
              <w:t xml:space="preserve"> </w:t>
            </w:r>
            <w:proofErr w:type="spellStart"/>
            <w:r w:rsidR="007F4871">
              <w:rPr>
                <w:sz w:val="20"/>
                <w:szCs w:val="20"/>
              </w:rPr>
              <w:t>Mapt</w:t>
            </w:r>
            <w:proofErr w:type="spellEnd"/>
            <w:r w:rsidR="007F4871">
              <w:rPr>
                <w:sz w:val="20"/>
                <w:szCs w:val="20"/>
              </w:rPr>
              <w:t xml:space="preserve"> op </w:t>
            </w:r>
            <w:proofErr w:type="spellStart"/>
            <w:r w:rsidR="007F4871">
              <w:rPr>
                <w:sz w:val="20"/>
                <w:szCs w:val="20"/>
              </w:rPr>
              <w:t>ZAK.Omschrijving</w:t>
            </w:r>
            <w:proofErr w:type="spellEnd"/>
            <w:r w:rsidR="007F4871">
              <w:rPr>
                <w:sz w:val="20"/>
                <w:szCs w:val="20"/>
              </w:rPr>
              <w:t>. Is al optioneel.</w:t>
            </w:r>
          </w:p>
        </w:tc>
        <w:tc>
          <w:tcPr>
            <w:tcW w:w="1418" w:type="dxa"/>
          </w:tcPr>
          <w:p w:rsidR="007F4871" w:rsidRDefault="007F4871">
            <w:pPr>
              <w:rPr>
                <w:ins w:id="41" w:author="Arjan" w:date="2014-07-15T10:43:00Z"/>
                <w:sz w:val="20"/>
                <w:szCs w:val="20"/>
              </w:rPr>
            </w:pPr>
            <w:ins w:id="42" w:author="Arjan" w:date="2014-07-15T10:43:00Z">
              <w:r>
                <w:rPr>
                  <w:sz w:val="20"/>
                  <w:szCs w:val="20"/>
                </w:rPr>
                <w:t>Geen conse</w:t>
              </w:r>
              <w:r>
                <w:rPr>
                  <w:sz w:val="20"/>
                  <w:szCs w:val="20"/>
                </w:rPr>
                <w:softHyphen/>
                <w:t>quenties.</w:t>
              </w:r>
            </w:ins>
          </w:p>
          <w:p w:rsidR="007F4871" w:rsidRPr="007F4871" w:rsidRDefault="007F4871">
            <w:pPr>
              <w:rPr>
                <w:b/>
                <w:sz w:val="20"/>
                <w:szCs w:val="20"/>
              </w:rPr>
            </w:pPr>
            <w:ins w:id="43" w:author="Arjan" w:date="2014-07-15T10:43:00Z">
              <w:r w:rsidRPr="007F4871">
                <w:rPr>
                  <w:b/>
                  <w:sz w:val="20"/>
                  <w:szCs w:val="20"/>
                </w:rPr>
                <w:t>Afgehandeld</w:t>
              </w:r>
            </w:ins>
          </w:p>
        </w:tc>
        <w:tc>
          <w:tcPr>
            <w:tcW w:w="1306" w:type="dxa"/>
          </w:tcPr>
          <w:p w:rsidR="007B3EC4" w:rsidRPr="00813CCD" w:rsidRDefault="007F4871">
            <w:pPr>
              <w:rPr>
                <w:sz w:val="20"/>
                <w:szCs w:val="20"/>
              </w:rPr>
            </w:pPr>
            <w:ins w:id="44" w:author="Arjan" w:date="2014-07-15T10:43:00Z">
              <w:r>
                <w:rPr>
                  <w:sz w:val="20"/>
                  <w:szCs w:val="20"/>
                </w:rPr>
                <w:t>15-7-2014</w:t>
              </w:r>
            </w:ins>
          </w:p>
        </w:tc>
      </w:tr>
      <w:tr w:rsidR="007B3EC4" w:rsidTr="008A3FE2">
        <w:trPr>
          <w:cantSplit/>
        </w:trPr>
        <w:tc>
          <w:tcPr>
            <w:tcW w:w="1101" w:type="dxa"/>
          </w:tcPr>
          <w:p w:rsidR="007B3EC4" w:rsidRPr="00813CCD" w:rsidRDefault="007B3EC4" w:rsidP="00D577FA">
            <w:pPr>
              <w:rPr>
                <w:sz w:val="20"/>
                <w:szCs w:val="20"/>
              </w:rPr>
            </w:pPr>
          </w:p>
        </w:tc>
        <w:tc>
          <w:tcPr>
            <w:tcW w:w="2157" w:type="dxa"/>
          </w:tcPr>
          <w:p w:rsidR="007B3EC4" w:rsidRPr="00813CCD" w:rsidRDefault="007B3EC4" w:rsidP="00D577FA">
            <w:pPr>
              <w:rPr>
                <w:sz w:val="20"/>
                <w:szCs w:val="20"/>
              </w:rPr>
            </w:pPr>
          </w:p>
        </w:tc>
        <w:tc>
          <w:tcPr>
            <w:tcW w:w="1528" w:type="dxa"/>
          </w:tcPr>
          <w:p w:rsidR="007B3EC4" w:rsidRPr="00813CCD" w:rsidRDefault="007B3EC4" w:rsidP="00D577FA">
            <w:pPr>
              <w:rPr>
                <w:b/>
                <w:i/>
                <w:sz w:val="20"/>
                <w:szCs w:val="20"/>
              </w:rPr>
            </w:pPr>
          </w:p>
        </w:tc>
        <w:tc>
          <w:tcPr>
            <w:tcW w:w="2268" w:type="dxa"/>
          </w:tcPr>
          <w:p w:rsidR="007B3EC4" w:rsidRPr="00813CCD" w:rsidRDefault="007B3EC4" w:rsidP="00D577FA">
            <w:pPr>
              <w:rPr>
                <w:sz w:val="20"/>
                <w:szCs w:val="20"/>
              </w:rPr>
            </w:pPr>
          </w:p>
        </w:tc>
        <w:tc>
          <w:tcPr>
            <w:tcW w:w="1418" w:type="dxa"/>
          </w:tcPr>
          <w:p w:rsidR="007B3EC4" w:rsidRPr="00813CCD" w:rsidRDefault="007B3EC4">
            <w:pPr>
              <w:rPr>
                <w:sz w:val="20"/>
                <w:szCs w:val="20"/>
              </w:rPr>
            </w:pPr>
          </w:p>
        </w:tc>
        <w:tc>
          <w:tcPr>
            <w:tcW w:w="1306" w:type="dxa"/>
          </w:tcPr>
          <w:p w:rsidR="007B3EC4" w:rsidRPr="00813CCD" w:rsidRDefault="007B3EC4">
            <w:pPr>
              <w:rPr>
                <w:sz w:val="20"/>
                <w:szCs w:val="20"/>
              </w:rPr>
            </w:pPr>
          </w:p>
        </w:tc>
      </w:tr>
    </w:tbl>
    <w:p w:rsidR="00911637" w:rsidRDefault="00911637"/>
    <w:p w:rsidR="008A3FE2" w:rsidRDefault="008A3FE2"/>
    <w:sectPr w:rsidR="008A3FE2" w:rsidSect="008A3FE2">
      <w:pgSz w:w="11906" w:h="16838"/>
      <w:pgMar w:top="1418" w:right="1134" w:bottom="1418"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AC1208"/>
    <w:multiLevelType w:val="multilevel"/>
    <w:tmpl w:val="DE0E3C00"/>
    <w:lvl w:ilvl="0">
      <w:start w:val="1"/>
      <w:numFmt w:val="decimal"/>
      <w:pStyle w:val="Kop1"/>
      <w:lvlText w:val="%1"/>
      <w:lvlJc w:val="left"/>
      <w:pPr>
        <w:tabs>
          <w:tab w:val="num" w:pos="432"/>
        </w:tabs>
        <w:ind w:left="432" w:hanging="432"/>
      </w:pPr>
      <w:rPr>
        <w:rFonts w:hint="default"/>
      </w:rPr>
    </w:lvl>
    <w:lvl w:ilvl="1">
      <w:start w:val="1"/>
      <w:numFmt w:val="decimal"/>
      <w:pStyle w:val="Kop2"/>
      <w:lvlText w:val="%1.%2"/>
      <w:lvlJc w:val="left"/>
      <w:pPr>
        <w:tabs>
          <w:tab w:val="num" w:pos="860"/>
        </w:tabs>
        <w:ind w:left="860" w:hanging="576"/>
      </w:pPr>
      <w:rPr>
        <w:rFonts w:ascii="Verdana" w:hAnsi="Verdana" w:hint="default"/>
      </w:rPr>
    </w:lvl>
    <w:lvl w:ilvl="2">
      <w:start w:val="1"/>
      <w:numFmt w:val="decimal"/>
      <w:pStyle w:val="Kop3"/>
      <w:lvlText w:val="%1.%2.%3"/>
      <w:lvlJc w:val="left"/>
      <w:pPr>
        <w:tabs>
          <w:tab w:val="num" w:pos="720"/>
        </w:tabs>
        <w:ind w:left="720" w:hanging="720"/>
      </w:pPr>
      <w:rPr>
        <w:rFonts w:hint="default"/>
      </w:rPr>
    </w:lvl>
    <w:lvl w:ilvl="3">
      <w:start w:val="1"/>
      <w:numFmt w:val="none"/>
      <w:lvlRestart w:val="0"/>
      <w:pStyle w:val="Kop4"/>
      <w:suff w:val="nothing"/>
      <w:lvlText w:val=""/>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trackRevisions/>
  <w:defaultTabStop w:val="708"/>
  <w:hyphenationZone w:val="425"/>
  <w:drawingGridHorizontalSpacing w:val="110"/>
  <w:displayHorizontalDrawingGridEvery w:val="2"/>
  <w:characterSpacingControl w:val="doNotCompress"/>
  <w:compat/>
  <w:rsids>
    <w:rsidRoot w:val="008A3FE2"/>
    <w:rsid w:val="000237E3"/>
    <w:rsid w:val="00057FBE"/>
    <w:rsid w:val="00113065"/>
    <w:rsid w:val="00132843"/>
    <w:rsid w:val="00183CBE"/>
    <w:rsid w:val="001B411B"/>
    <w:rsid w:val="001C5843"/>
    <w:rsid w:val="00203D84"/>
    <w:rsid w:val="003842D1"/>
    <w:rsid w:val="005B60D0"/>
    <w:rsid w:val="005F3B24"/>
    <w:rsid w:val="00690062"/>
    <w:rsid w:val="0069266F"/>
    <w:rsid w:val="006D1980"/>
    <w:rsid w:val="00735CAF"/>
    <w:rsid w:val="00757667"/>
    <w:rsid w:val="007B3EC4"/>
    <w:rsid w:val="007F4871"/>
    <w:rsid w:val="00807252"/>
    <w:rsid w:val="00813CCD"/>
    <w:rsid w:val="00897046"/>
    <w:rsid w:val="008A3FE2"/>
    <w:rsid w:val="00911637"/>
    <w:rsid w:val="00981BF2"/>
    <w:rsid w:val="00983EF5"/>
    <w:rsid w:val="009E3ED7"/>
    <w:rsid w:val="009F79F1"/>
    <w:rsid w:val="00A07310"/>
    <w:rsid w:val="00A448C8"/>
    <w:rsid w:val="00A500C5"/>
    <w:rsid w:val="00A71875"/>
    <w:rsid w:val="00AF1B97"/>
    <w:rsid w:val="00B423D9"/>
    <w:rsid w:val="00B65E97"/>
    <w:rsid w:val="00B716A1"/>
    <w:rsid w:val="00B907EB"/>
    <w:rsid w:val="00BA4368"/>
    <w:rsid w:val="00BE6616"/>
    <w:rsid w:val="00D92D9A"/>
    <w:rsid w:val="00DC310B"/>
    <w:rsid w:val="00DE2F73"/>
    <w:rsid w:val="00DF404E"/>
    <w:rsid w:val="00E37B8C"/>
    <w:rsid w:val="00E77BA4"/>
    <w:rsid w:val="00EC45C0"/>
    <w:rsid w:val="00F1541A"/>
    <w:rsid w:val="00F67343"/>
    <w:rsid w:val="00FF3E73"/>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81BF2"/>
    <w:pPr>
      <w:spacing w:before="60" w:after="0"/>
    </w:pPr>
  </w:style>
  <w:style w:type="paragraph" w:styleId="Kop1">
    <w:name w:val="heading 1"/>
    <w:aliases w:val="hoofdstuk"/>
    <w:basedOn w:val="Standaard"/>
    <w:next w:val="Standaard"/>
    <w:link w:val="Kop1Char"/>
    <w:qFormat/>
    <w:rsid w:val="008A3FE2"/>
    <w:pPr>
      <w:keepNext/>
      <w:pageBreakBefore/>
      <w:numPr>
        <w:numId w:val="1"/>
      </w:numPr>
      <w:pBdr>
        <w:bottom w:val="single" w:sz="4" w:space="1" w:color="auto"/>
      </w:pBdr>
      <w:tabs>
        <w:tab w:val="clear" w:pos="432"/>
        <w:tab w:val="num" w:pos="574"/>
        <w:tab w:val="left" w:pos="851"/>
      </w:tabs>
      <w:spacing w:before="0" w:after="600" w:line="240" w:lineRule="auto"/>
      <w:ind w:left="574"/>
      <w:outlineLvl w:val="0"/>
    </w:pPr>
    <w:rPr>
      <w:rFonts w:ascii="Verdana" w:eastAsia="Times New Roman" w:hAnsi="Verdana" w:cs="Arial"/>
      <w:b/>
      <w:bCs/>
      <w:kern w:val="32"/>
      <w:sz w:val="28"/>
      <w:szCs w:val="32"/>
      <w:lang w:eastAsia="nl-NL"/>
    </w:rPr>
  </w:style>
  <w:style w:type="paragraph" w:styleId="Kop2">
    <w:name w:val="heading 2"/>
    <w:aliases w:val="paragraaf"/>
    <w:basedOn w:val="Standaard"/>
    <w:next w:val="Standaard"/>
    <w:link w:val="Kop2Char"/>
    <w:qFormat/>
    <w:rsid w:val="008A3FE2"/>
    <w:pPr>
      <w:keepNext/>
      <w:numPr>
        <w:ilvl w:val="1"/>
        <w:numId w:val="1"/>
      </w:numPr>
      <w:spacing w:before="480" w:after="60" w:line="240" w:lineRule="auto"/>
      <w:outlineLvl w:val="1"/>
    </w:pPr>
    <w:rPr>
      <w:rFonts w:ascii="Verdana" w:eastAsia="Times New Roman" w:hAnsi="Verdana" w:cs="Arial"/>
      <w:b/>
      <w:bCs/>
      <w:sz w:val="24"/>
      <w:szCs w:val="28"/>
      <w:lang w:eastAsia="nl-NL"/>
    </w:rPr>
  </w:style>
  <w:style w:type="paragraph" w:styleId="Kop3">
    <w:name w:val="heading 3"/>
    <w:aliases w:val="subparagraaf"/>
    <w:basedOn w:val="Standaard"/>
    <w:next w:val="Standaard"/>
    <w:link w:val="Kop3Char"/>
    <w:qFormat/>
    <w:rsid w:val="008A3FE2"/>
    <w:pPr>
      <w:keepNext/>
      <w:numPr>
        <w:ilvl w:val="2"/>
        <w:numId w:val="1"/>
      </w:numPr>
      <w:tabs>
        <w:tab w:val="left" w:pos="851"/>
      </w:tabs>
      <w:spacing w:before="240" w:after="60" w:line="240" w:lineRule="auto"/>
      <w:outlineLvl w:val="2"/>
    </w:pPr>
    <w:rPr>
      <w:rFonts w:ascii="Verdana" w:eastAsia="Times New Roman" w:hAnsi="Verdana" w:cs="Times New Roman"/>
      <w:b/>
      <w:bCs/>
      <w:sz w:val="18"/>
      <w:szCs w:val="26"/>
      <w:lang w:eastAsia="nl-NL"/>
    </w:rPr>
  </w:style>
  <w:style w:type="paragraph" w:styleId="Kop4">
    <w:name w:val="heading 4"/>
    <w:basedOn w:val="Standaard"/>
    <w:next w:val="Standaard"/>
    <w:link w:val="Kop4Char"/>
    <w:qFormat/>
    <w:rsid w:val="008A3FE2"/>
    <w:pPr>
      <w:keepNext/>
      <w:numPr>
        <w:ilvl w:val="3"/>
        <w:numId w:val="1"/>
      </w:numPr>
      <w:spacing w:before="240" w:after="60" w:line="240" w:lineRule="auto"/>
      <w:outlineLvl w:val="3"/>
    </w:pPr>
    <w:rPr>
      <w:rFonts w:ascii="Verdana" w:eastAsia="Times New Roman" w:hAnsi="Verdana" w:cs="Times New Roman"/>
      <w:b/>
      <w:bCs/>
      <w:sz w:val="18"/>
      <w:szCs w:val="2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hoofdstuk Char"/>
    <w:basedOn w:val="Standaardalinea-lettertype"/>
    <w:link w:val="Kop1"/>
    <w:rsid w:val="008A3FE2"/>
    <w:rPr>
      <w:rFonts w:ascii="Verdana" w:eastAsia="Times New Roman" w:hAnsi="Verdana" w:cs="Arial"/>
      <w:b/>
      <w:bCs/>
      <w:kern w:val="32"/>
      <w:sz w:val="28"/>
      <w:szCs w:val="32"/>
      <w:lang w:eastAsia="nl-NL"/>
    </w:rPr>
  </w:style>
  <w:style w:type="character" w:customStyle="1" w:styleId="Kop2Char">
    <w:name w:val="Kop 2 Char"/>
    <w:aliases w:val="paragraaf Char"/>
    <w:basedOn w:val="Standaardalinea-lettertype"/>
    <w:link w:val="Kop2"/>
    <w:rsid w:val="008A3FE2"/>
    <w:rPr>
      <w:rFonts w:ascii="Verdana" w:eastAsia="Times New Roman" w:hAnsi="Verdana" w:cs="Arial"/>
      <w:b/>
      <w:bCs/>
      <w:sz w:val="24"/>
      <w:szCs w:val="28"/>
      <w:lang w:eastAsia="nl-NL"/>
    </w:rPr>
  </w:style>
  <w:style w:type="character" w:customStyle="1" w:styleId="Kop3Char">
    <w:name w:val="Kop 3 Char"/>
    <w:aliases w:val="subparagraaf Char"/>
    <w:basedOn w:val="Standaardalinea-lettertype"/>
    <w:link w:val="Kop3"/>
    <w:rsid w:val="008A3FE2"/>
    <w:rPr>
      <w:rFonts w:ascii="Verdana" w:eastAsia="Times New Roman" w:hAnsi="Verdana" w:cs="Times New Roman"/>
      <w:b/>
      <w:bCs/>
      <w:sz w:val="18"/>
      <w:szCs w:val="26"/>
      <w:lang w:eastAsia="nl-NL"/>
    </w:rPr>
  </w:style>
  <w:style w:type="character" w:customStyle="1" w:styleId="Kop4Char">
    <w:name w:val="Kop 4 Char"/>
    <w:basedOn w:val="Standaardalinea-lettertype"/>
    <w:link w:val="Kop4"/>
    <w:rsid w:val="008A3FE2"/>
    <w:rPr>
      <w:rFonts w:ascii="Verdana" w:eastAsia="Times New Roman" w:hAnsi="Verdana" w:cs="Times New Roman"/>
      <w:b/>
      <w:bCs/>
      <w:sz w:val="18"/>
      <w:szCs w:val="28"/>
      <w:lang w:eastAsia="nl-NL"/>
    </w:rPr>
  </w:style>
  <w:style w:type="paragraph" w:styleId="Documentstructuur">
    <w:name w:val="Document Map"/>
    <w:basedOn w:val="Standaard"/>
    <w:link w:val="DocumentstructuurChar"/>
    <w:uiPriority w:val="99"/>
    <w:semiHidden/>
    <w:unhideWhenUsed/>
    <w:rsid w:val="008A3FE2"/>
    <w:pPr>
      <w:spacing w:before="0"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uiPriority w:val="99"/>
    <w:semiHidden/>
    <w:rsid w:val="008A3FE2"/>
    <w:rPr>
      <w:rFonts w:ascii="Tahoma" w:hAnsi="Tahoma" w:cs="Tahoma"/>
      <w:sz w:val="16"/>
      <w:szCs w:val="16"/>
    </w:rPr>
  </w:style>
  <w:style w:type="table" w:styleId="Tabelraster">
    <w:name w:val="Table Grid"/>
    <w:basedOn w:val="Standaardtabel"/>
    <w:uiPriority w:val="59"/>
    <w:rsid w:val="008A3F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8A3FE2"/>
    <w:rPr>
      <w:color w:val="0000FF"/>
      <w:u w:val="single"/>
    </w:rPr>
  </w:style>
  <w:style w:type="paragraph" w:styleId="Ballontekst">
    <w:name w:val="Balloon Text"/>
    <w:basedOn w:val="Standaard"/>
    <w:link w:val="BallontekstChar"/>
    <w:uiPriority w:val="99"/>
    <w:semiHidden/>
    <w:unhideWhenUsed/>
    <w:rsid w:val="007F4871"/>
    <w:pPr>
      <w:spacing w:before="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F487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D:\DataTJ\CORV\Beheer\Bevindingen%20Change%20en%20Release\Changes\2-Uitgestuurd%20CCB\Wijzigingsformulier%20CORV-04%20Justid-4%20einddatum%20in%20JR%20Prio%201%20bericht%20opdrachtverstrekking.docx" TargetMode="External"/><Relationship Id="rId13" Type="http://schemas.openxmlformats.org/officeDocument/2006/relationships/hyperlink" Target="file:///D:\DataTJ\CORV\Beheer\Bevindingen%20Change%20en%20Release\Changes\2-Uitgestuurd%20CCB\Wijzigingsformulier%20CORV-09%20hw%20wijz%207%20telnr%20Voogdij-instelling.docx" TargetMode="External"/><Relationship Id="rId18" Type="http://schemas.openxmlformats.org/officeDocument/2006/relationships/hyperlink" Target="file:///D:\DataTJ\CORV\Beheer\Bevindingen%20Change%20en%20Release\Changes\2-Uitgestuurd%20CCB\Wijzigingsformulier%20CORV-14%20-%20CJIB006%20Woonplaats%20voorzien%20van%20SYSDA-referentie.docx"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file:///D:\DataTJ\CORV\Beheer\Bevindingen%20Change%20en%20Release\Changes\2-Uitgestuurd%20CCB\Wijzigingsformulier%20CORV-03%20Justid-3%20aanpassingen%20JR%20Prio%201%20berichten.docx" TargetMode="External"/><Relationship Id="rId12" Type="http://schemas.openxmlformats.org/officeDocument/2006/relationships/hyperlink" Target="file:///D:\DataTJ\CORV\Beheer\Bevindingen%20Change%20en%20Release\Changes\2-Uitgestuurd%20CCB\Wijzigingsformulier%20CORV-08%20hw%20wijz%206%20geboortedatum%20i.r.t.%20StUF.docx" TargetMode="External"/><Relationship Id="rId17" Type="http://schemas.openxmlformats.org/officeDocument/2006/relationships/hyperlink" Target="file:///D:\DataTJ\CORV\Beheer\Bevindingen%20Change%20en%20Release\Changes\2-Uitgestuurd%20CCB\Wijzigingsformulier%20CORV-13%20-%20CJIB005%20Dubbele%20proeftijd%20OpdrachtReclassering.docx" TargetMode="External"/><Relationship Id="rId2" Type="http://schemas.openxmlformats.org/officeDocument/2006/relationships/styles" Target="styles.xml"/><Relationship Id="rId16" Type="http://schemas.openxmlformats.org/officeDocument/2006/relationships/hyperlink" Target="file:///D:\DataTJ\CORV\Beheer\Bevindingen%20Change%20en%20Release\Changes\2-Uitgestuurd%20CCB\Wijzigingsformulier%20CORV-12%20hw%20wijz%2010%20Lengte%20clientvolgnummer%20in%20vtoDi01.docx"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file:///D:\DataTJ\CORV\Beheer\Bevindingen%20Change%20en%20Release\Changes\2-Uitgestuurd%20CCB\Wijzigingsformulier%20CORV-02%20Justid-2%20zaakstatus%20en%20resultaat.docx" TargetMode="External"/><Relationship Id="rId11" Type="http://schemas.openxmlformats.org/officeDocument/2006/relationships/hyperlink" Target="file:///D:\DataTJ\CORV\Beheer\Bevindingen%20Change%20en%20Release\Changes\2-Uitgestuurd%20CCB\Wijzigingsformulier%20CORV-07%20rvdk%20bev%208%2011%2014%2015%20-%20Adressen%20change%20Gezagsdragers.docx" TargetMode="External"/><Relationship Id="rId5" Type="http://schemas.openxmlformats.org/officeDocument/2006/relationships/hyperlink" Target="file:///D:\DataTJ\CORV\Beheer\Bevindingen%20Change%20en%20Release\Changes\2-Uitgestuurd%20CCB\Wijzigingsformulier%20CORV-01%20Justid-1%20aanpassing%20JR-Notificatie%20v2.docx" TargetMode="External"/><Relationship Id="rId15" Type="http://schemas.openxmlformats.org/officeDocument/2006/relationships/hyperlink" Target="file:///D:\DataTJ\CORV\Beheer\Bevindingen%20Change%20en%20Release\Changes\2-Uitgestuurd%20CCB\Wijzigingsformulier%20CORV-11%20hw%20wijz%209%20Versienummer%20in%20vtoDi01.docx" TargetMode="External"/><Relationship Id="rId10" Type="http://schemas.openxmlformats.org/officeDocument/2006/relationships/hyperlink" Target="file:///D:\DataTJ\CORV\Beheer\Bevindingen%20Change%20en%20Release\Changes\2-Uitgestuurd%20CCB\Wijzigingsformulier%20CORV-06%20rvdk%20bev%208%2011%2014%2015%20-%20Adressen%20change%20Jeugdige.docx" TargetMode="External"/><Relationship Id="rId19" Type="http://schemas.openxmlformats.org/officeDocument/2006/relationships/hyperlink" Target="file:///D:\DataTJ\CORV\Beheer\Bevindingen%20Change%20en%20Release\Changes\2-Uitgestuurd%20CCB\Wijzigingsformulier%20CORV-15%20-%20CJIB007%20Vervallen%20modaliteit%20toezichtopdracht.docx" TargetMode="External"/><Relationship Id="rId4" Type="http://schemas.openxmlformats.org/officeDocument/2006/relationships/webSettings" Target="webSettings.xml"/><Relationship Id="rId9" Type="http://schemas.openxmlformats.org/officeDocument/2006/relationships/hyperlink" Target="file:///D:\DataTJ\CORV\Beheer\Bevindingen%20Change%20en%20Release\Changes\2-Uitgestuurd%20CCB\Wijzigingsformulier%20CORV-05%20Justid-5%20gemeente-nieuw%20in%20JR%20Prio%202%20bericht%20overdracht.docx" TargetMode="External"/><Relationship Id="rId14" Type="http://schemas.openxmlformats.org/officeDocument/2006/relationships/hyperlink" Target="file:///D:\DataTJ\CORV\Beheer\Bevindingen%20Change%20en%20Release\Changes\2-Uitgestuurd%20CCB\Wijzigingsformulier%20CORV-10%20hw%20wijz%208%20RSIN%20en%20KVK%20in%20VTO.docx"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4</Pages>
  <Words>1309</Words>
  <Characters>7202</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8495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Arjan</dc:creator>
  <cp:lastModifiedBy>Arjan</cp:lastModifiedBy>
  <cp:revision>18</cp:revision>
  <dcterms:created xsi:type="dcterms:W3CDTF">2014-07-11T22:02:00Z</dcterms:created>
  <dcterms:modified xsi:type="dcterms:W3CDTF">2014-07-16T21:08:00Z</dcterms:modified>
</cp:coreProperties>
</file>